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4542DC" w14:textId="77777777" w:rsidR="00F35115" w:rsidRPr="00897CFC" w:rsidRDefault="000C3220" w:rsidP="0009452A">
      <w:pPr>
        <w:jc w:val="both"/>
        <w:rPr>
          <w:rFonts w:ascii="Times New Roman" w:hAnsi="Times New Roman" w:cs="Times New Roman"/>
        </w:rPr>
      </w:pPr>
    </w:p>
    <w:p w14:paraId="0622BCC7" w14:textId="77777777" w:rsidR="00077C4B" w:rsidRPr="00897CFC" w:rsidRDefault="00077C4B" w:rsidP="0009452A">
      <w:pPr>
        <w:jc w:val="both"/>
        <w:rPr>
          <w:rFonts w:ascii="Times New Roman" w:hAnsi="Times New Roman" w:cs="Times New Roman"/>
        </w:rPr>
      </w:pPr>
    </w:p>
    <w:p w14:paraId="7DB0E360" w14:textId="280AE635" w:rsidR="00077C4B" w:rsidRPr="00897CFC" w:rsidRDefault="00897CFC" w:rsidP="008404B8">
      <w:pPr>
        <w:jc w:val="both"/>
        <w:rPr>
          <w:rFonts w:ascii="Times New Roman" w:hAnsi="Times New Roman" w:cs="Times New Roman"/>
          <w:b/>
          <w:bCs/>
        </w:rPr>
      </w:pPr>
      <w:r w:rsidRPr="00897CFC">
        <w:rPr>
          <w:rFonts w:ascii="Times New Roman" w:hAnsi="Times New Roman" w:cs="Times New Roman"/>
          <w:b/>
          <w:bCs/>
        </w:rPr>
        <w:t>Authors response to comment</w:t>
      </w:r>
      <w:r w:rsidR="0009452A">
        <w:rPr>
          <w:rFonts w:ascii="Times New Roman" w:hAnsi="Times New Roman" w:cs="Times New Roman"/>
          <w:b/>
          <w:bCs/>
        </w:rPr>
        <w:t>s</w:t>
      </w:r>
      <w:r w:rsidRPr="00897CFC">
        <w:rPr>
          <w:rFonts w:ascii="Times New Roman" w:hAnsi="Times New Roman" w:cs="Times New Roman"/>
          <w:b/>
          <w:bCs/>
        </w:rPr>
        <w:t xml:space="preserve"> by </w:t>
      </w:r>
      <w:r w:rsidR="008404B8">
        <w:rPr>
          <w:rFonts w:ascii="Times New Roman" w:hAnsi="Times New Roman" w:cs="Times New Roman"/>
          <w:b/>
          <w:bCs/>
        </w:rPr>
        <w:t>referee #1</w:t>
      </w:r>
    </w:p>
    <w:p w14:paraId="060FC5DA" w14:textId="77777777" w:rsidR="00077C4B" w:rsidRPr="00897CFC" w:rsidRDefault="00077C4B" w:rsidP="0009452A">
      <w:pPr>
        <w:jc w:val="both"/>
        <w:rPr>
          <w:rFonts w:ascii="Times New Roman" w:hAnsi="Times New Roman" w:cs="Times New Roman"/>
        </w:rPr>
      </w:pPr>
    </w:p>
    <w:p w14:paraId="2625E5EF" w14:textId="77777777" w:rsidR="00077C4B" w:rsidRDefault="00897CFC" w:rsidP="0009452A">
      <w:pPr>
        <w:jc w:val="both"/>
        <w:rPr>
          <w:rFonts w:ascii="Times New Roman" w:hAnsi="Times New Roman" w:cs="Times New Roman"/>
        </w:rPr>
      </w:pPr>
      <w:r>
        <w:rPr>
          <w:rFonts w:ascii="Times New Roman" w:hAnsi="Times New Roman" w:cs="Times New Roman"/>
        </w:rPr>
        <w:t>Manuscript reference number: nhess-2018-85</w:t>
      </w:r>
    </w:p>
    <w:p w14:paraId="16F2BBF9" w14:textId="77777777" w:rsidR="00897CFC" w:rsidRDefault="00897CFC" w:rsidP="0009452A">
      <w:pPr>
        <w:jc w:val="both"/>
        <w:rPr>
          <w:rFonts w:ascii="Times New Roman" w:hAnsi="Times New Roman" w:cs="Times New Roman"/>
        </w:rPr>
      </w:pPr>
      <w:bookmarkStart w:id="0" w:name="_GoBack"/>
    </w:p>
    <w:bookmarkEnd w:id="0"/>
    <w:p w14:paraId="7921F122" w14:textId="77777777" w:rsidR="00897CFC" w:rsidRPr="00897CFC" w:rsidRDefault="00897CFC" w:rsidP="0009452A">
      <w:pPr>
        <w:jc w:val="both"/>
        <w:rPr>
          <w:rFonts w:ascii="Times New Roman" w:hAnsi="Times New Roman" w:cs="Times New Roman"/>
        </w:rPr>
      </w:pPr>
      <w:r>
        <w:rPr>
          <w:rFonts w:ascii="Times New Roman" w:hAnsi="Times New Roman" w:cs="Times New Roman"/>
        </w:rPr>
        <w:t>Manuscript title: Evaluation of predictive models for post-fire debris flows occurrence in the western United States.</w:t>
      </w:r>
    </w:p>
    <w:p w14:paraId="262C8F9A" w14:textId="77777777" w:rsidR="00077C4B" w:rsidRPr="00897CFC" w:rsidRDefault="00077C4B" w:rsidP="0009452A">
      <w:pPr>
        <w:jc w:val="both"/>
        <w:rPr>
          <w:rFonts w:ascii="Times New Roman" w:hAnsi="Times New Roman" w:cs="Times New Roman"/>
        </w:rPr>
      </w:pPr>
    </w:p>
    <w:p w14:paraId="168DD04E" w14:textId="5063AD25" w:rsidR="00077C4B" w:rsidRDefault="00077C4B" w:rsidP="008404B8">
      <w:pPr>
        <w:widowControl w:val="0"/>
        <w:autoSpaceDE w:val="0"/>
        <w:autoSpaceDN w:val="0"/>
        <w:adjustRightInd w:val="0"/>
        <w:spacing w:after="240" w:line="360" w:lineRule="atLeast"/>
        <w:jc w:val="both"/>
        <w:rPr>
          <w:rFonts w:ascii="Times New Roman" w:hAnsi="Times New Roman" w:cs="Times New Roman"/>
          <w:color w:val="0000FF"/>
        </w:rPr>
      </w:pPr>
      <w:r w:rsidRPr="00897CFC">
        <w:rPr>
          <w:rFonts w:ascii="Times New Roman" w:hAnsi="Times New Roman" w:cs="Times New Roman"/>
          <w:color w:val="0000FF"/>
        </w:rPr>
        <w:t xml:space="preserve">We would like to thank the reviewer for </w:t>
      </w:r>
      <w:r w:rsidR="008404B8">
        <w:rPr>
          <w:rFonts w:ascii="Times New Roman" w:hAnsi="Times New Roman" w:cs="Times New Roman"/>
          <w:color w:val="0000FF"/>
        </w:rPr>
        <w:t>his/her</w:t>
      </w:r>
      <w:r w:rsidRPr="00897CFC">
        <w:rPr>
          <w:rFonts w:ascii="Times New Roman" w:hAnsi="Times New Roman" w:cs="Times New Roman"/>
          <w:color w:val="0000FF"/>
        </w:rPr>
        <w:t xml:space="preserve"> constructive comments. We have revised the manuscript according to these comments and below we provide our detailed response to </w:t>
      </w:r>
      <w:r w:rsidR="004354FE">
        <w:rPr>
          <w:rFonts w:ascii="Times New Roman" w:hAnsi="Times New Roman" w:cs="Times New Roman"/>
          <w:color w:val="0000FF"/>
        </w:rPr>
        <w:t xml:space="preserve">each of </w:t>
      </w:r>
      <w:r w:rsidRPr="00897CFC">
        <w:rPr>
          <w:rFonts w:ascii="Times New Roman" w:hAnsi="Times New Roman" w:cs="Times New Roman"/>
          <w:color w:val="0000FF"/>
        </w:rPr>
        <w:t>the</w:t>
      </w:r>
      <w:r w:rsidR="004354FE">
        <w:rPr>
          <w:rFonts w:ascii="Times New Roman" w:hAnsi="Times New Roman" w:cs="Times New Roman"/>
          <w:color w:val="0000FF"/>
        </w:rPr>
        <w:t>ir</w:t>
      </w:r>
      <w:r w:rsidRPr="00897CFC">
        <w:rPr>
          <w:rFonts w:ascii="Times New Roman" w:hAnsi="Times New Roman" w:cs="Times New Roman"/>
          <w:color w:val="0000FF"/>
        </w:rPr>
        <w:t xml:space="preserve"> </w:t>
      </w:r>
      <w:r w:rsidR="004354FE">
        <w:rPr>
          <w:rFonts w:ascii="Times New Roman" w:hAnsi="Times New Roman" w:cs="Times New Roman"/>
          <w:color w:val="0000FF"/>
        </w:rPr>
        <w:t>comments</w:t>
      </w:r>
      <w:r w:rsidRPr="00897CFC">
        <w:rPr>
          <w:rFonts w:ascii="Times New Roman" w:hAnsi="Times New Roman" w:cs="Times New Roman"/>
          <w:color w:val="0000FF"/>
        </w:rPr>
        <w:t xml:space="preserve">. Comments from the reviewer are in black </w:t>
      </w:r>
      <w:r w:rsidR="004354FE">
        <w:rPr>
          <w:rFonts w:ascii="Times New Roman" w:hAnsi="Times New Roman" w:cs="Times New Roman"/>
          <w:color w:val="0000FF"/>
        </w:rPr>
        <w:t xml:space="preserve">font </w:t>
      </w:r>
      <w:r w:rsidRPr="00897CFC">
        <w:rPr>
          <w:rFonts w:ascii="Times New Roman" w:hAnsi="Times New Roman" w:cs="Times New Roman"/>
          <w:color w:val="0000FF"/>
        </w:rPr>
        <w:t xml:space="preserve">and our response in </w:t>
      </w:r>
      <w:r w:rsidR="004354FE">
        <w:rPr>
          <w:rFonts w:ascii="Times New Roman" w:hAnsi="Times New Roman" w:cs="Times New Roman"/>
          <w:color w:val="0000FF"/>
        </w:rPr>
        <w:t>blue font</w:t>
      </w:r>
      <w:r w:rsidRPr="00897CFC">
        <w:rPr>
          <w:rFonts w:ascii="Times New Roman" w:hAnsi="Times New Roman" w:cs="Times New Roman"/>
          <w:color w:val="0000FF"/>
        </w:rPr>
        <w:t xml:space="preserve">. </w:t>
      </w:r>
    </w:p>
    <w:p w14:paraId="1410CA03" w14:textId="57B0AF97" w:rsidR="00550AE8" w:rsidRPr="00897CFC" w:rsidRDefault="00550AE8" w:rsidP="008404B8">
      <w:pPr>
        <w:widowControl w:val="0"/>
        <w:autoSpaceDE w:val="0"/>
        <w:autoSpaceDN w:val="0"/>
        <w:adjustRightInd w:val="0"/>
        <w:spacing w:after="240" w:line="360" w:lineRule="atLeast"/>
        <w:jc w:val="both"/>
        <w:rPr>
          <w:rFonts w:ascii="Times New Roman" w:hAnsi="Times New Roman" w:cs="Times New Roman"/>
          <w:color w:val="000000"/>
        </w:rPr>
      </w:pPr>
      <w:r>
        <w:rPr>
          <w:rFonts w:ascii="Times New Roman" w:hAnsi="Times New Roman" w:cs="Times New Roman"/>
          <w:color w:val="0000FF"/>
        </w:rPr>
        <w:t>Note: Revised manuscript is attached as supplementary material.</w:t>
      </w:r>
    </w:p>
    <w:p w14:paraId="597CED24" w14:textId="77777777" w:rsidR="00077C4B" w:rsidRDefault="00077C4B" w:rsidP="0009452A">
      <w:pPr>
        <w:jc w:val="both"/>
        <w:rPr>
          <w:rFonts w:ascii="Times New Roman" w:hAnsi="Times New Roman" w:cs="Times New Roman"/>
        </w:rPr>
      </w:pPr>
    </w:p>
    <w:p w14:paraId="28A26FBF" w14:textId="77777777" w:rsidR="000016B9" w:rsidRPr="000016B9" w:rsidRDefault="000016B9" w:rsidP="0009452A">
      <w:pPr>
        <w:jc w:val="both"/>
        <w:rPr>
          <w:rFonts w:ascii="Times New Roman" w:hAnsi="Times New Roman" w:cs="Times New Roman"/>
          <w:b/>
          <w:bCs/>
        </w:rPr>
      </w:pPr>
      <w:r w:rsidRPr="000016B9">
        <w:rPr>
          <w:rFonts w:ascii="Times New Roman" w:hAnsi="Times New Roman" w:cs="Times New Roman"/>
          <w:b/>
          <w:bCs/>
        </w:rPr>
        <w:t>Revi</w:t>
      </w:r>
      <w:r>
        <w:rPr>
          <w:rFonts w:ascii="Times New Roman" w:hAnsi="Times New Roman" w:cs="Times New Roman"/>
          <w:b/>
          <w:bCs/>
        </w:rPr>
        <w:t>e</w:t>
      </w:r>
      <w:r w:rsidRPr="000016B9">
        <w:rPr>
          <w:rFonts w:ascii="Times New Roman" w:hAnsi="Times New Roman" w:cs="Times New Roman"/>
          <w:b/>
          <w:bCs/>
        </w:rPr>
        <w:t>wer #1</w:t>
      </w:r>
    </w:p>
    <w:p w14:paraId="7AA5BAEA" w14:textId="77777777" w:rsidR="000016B9" w:rsidRDefault="000016B9" w:rsidP="0009452A">
      <w:pPr>
        <w:jc w:val="both"/>
        <w:rPr>
          <w:rFonts w:ascii="Times New Roman" w:hAnsi="Times New Roman" w:cs="Times New Roman"/>
        </w:rPr>
      </w:pPr>
    </w:p>
    <w:p w14:paraId="43009C9E" w14:textId="77777777" w:rsidR="000016B9" w:rsidRPr="000016B9" w:rsidRDefault="000016B9" w:rsidP="0009452A">
      <w:pPr>
        <w:widowControl w:val="0"/>
        <w:autoSpaceDE w:val="0"/>
        <w:autoSpaceDN w:val="0"/>
        <w:adjustRightInd w:val="0"/>
        <w:spacing w:after="240" w:line="340" w:lineRule="atLeast"/>
        <w:jc w:val="both"/>
        <w:rPr>
          <w:rFonts w:ascii="Times New Roman" w:hAnsi="Times New Roman" w:cs="Times New Roman"/>
          <w:color w:val="000000"/>
        </w:rPr>
      </w:pPr>
      <w:r w:rsidRPr="000016B9">
        <w:rPr>
          <w:rFonts w:ascii="Times New Roman" w:hAnsi="Times New Roman" w:cs="Times New Roman"/>
          <w:color w:val="000000"/>
        </w:rPr>
        <w:t xml:space="preserve">GENERAL COMMENTS </w:t>
      </w:r>
    </w:p>
    <w:p w14:paraId="09852BC0" w14:textId="0E3ABE54" w:rsidR="000016B9" w:rsidRDefault="003C12CE" w:rsidP="0009452A">
      <w:pPr>
        <w:widowControl w:val="0"/>
        <w:autoSpaceDE w:val="0"/>
        <w:autoSpaceDN w:val="0"/>
        <w:adjustRightInd w:val="0"/>
        <w:spacing w:after="240" w:line="340" w:lineRule="atLeast"/>
        <w:jc w:val="both"/>
        <w:rPr>
          <w:rFonts w:ascii="Times New Roman" w:hAnsi="Times New Roman" w:cs="Times New Roman"/>
          <w:color w:val="000000"/>
        </w:rPr>
      </w:pPr>
      <w:r w:rsidRPr="003C12CE">
        <w:rPr>
          <w:rFonts w:ascii="Times New Roman" w:hAnsi="Times New Roman" w:cs="Times New Roman"/>
          <w:b/>
          <w:bCs/>
          <w:color w:val="000000"/>
        </w:rPr>
        <w:t>1.1</w:t>
      </w:r>
      <w:r>
        <w:rPr>
          <w:rFonts w:ascii="Times New Roman" w:hAnsi="Times New Roman" w:cs="Times New Roman"/>
          <w:color w:val="000000"/>
        </w:rPr>
        <w:t xml:space="preserve"> </w:t>
      </w:r>
      <w:r w:rsidR="000016B9" w:rsidRPr="000016B9">
        <w:rPr>
          <w:rFonts w:ascii="Times New Roman" w:hAnsi="Times New Roman" w:cs="Times New Roman"/>
          <w:color w:val="000000"/>
        </w:rPr>
        <w:t xml:space="preserve">The contribution “Evaluation of predictive models for post-fire debris flows occurrence in the western United States” by Efthymios I. Nikolopoulos and co-Authors is good and potentially publishable. The Authors in this study we investigate the potential to improve the efficiency of current predictive models with machine-learning approaches. The analysis is based on a database on post-fire debris flows published by United States Geological Survey. In general, the topic well address scientific questions within the scope of NHESS. </w:t>
      </w:r>
    </w:p>
    <w:p w14:paraId="4FA24A35" w14:textId="723610E6" w:rsidR="007C4B20" w:rsidRPr="007C4B20" w:rsidRDefault="007C4B20" w:rsidP="0009452A">
      <w:pPr>
        <w:widowControl w:val="0"/>
        <w:autoSpaceDE w:val="0"/>
        <w:autoSpaceDN w:val="0"/>
        <w:adjustRightInd w:val="0"/>
        <w:spacing w:after="240" w:line="340" w:lineRule="atLeast"/>
        <w:jc w:val="both"/>
        <w:rPr>
          <w:rFonts w:ascii="Times New Roman" w:hAnsi="Times New Roman" w:cs="Times New Roman"/>
          <w:color w:val="0000FF"/>
        </w:rPr>
      </w:pPr>
      <w:r w:rsidRPr="007C4B20">
        <w:rPr>
          <w:rFonts w:ascii="Times New Roman" w:hAnsi="Times New Roman" w:cs="Times New Roman"/>
          <w:color w:val="0000FF"/>
        </w:rPr>
        <w:t>Response</w:t>
      </w:r>
    </w:p>
    <w:p w14:paraId="6CB83780" w14:textId="26ED5E16" w:rsidR="007C4B20" w:rsidRPr="007C4B20" w:rsidRDefault="00BE43B3" w:rsidP="0009452A">
      <w:pPr>
        <w:widowControl w:val="0"/>
        <w:autoSpaceDE w:val="0"/>
        <w:autoSpaceDN w:val="0"/>
        <w:adjustRightInd w:val="0"/>
        <w:spacing w:after="240" w:line="340" w:lineRule="atLeast"/>
        <w:jc w:val="both"/>
        <w:rPr>
          <w:rFonts w:ascii="Times New Roman" w:hAnsi="Times New Roman" w:cs="Times New Roman"/>
          <w:color w:val="0000FF"/>
        </w:rPr>
      </w:pPr>
      <w:r>
        <w:rPr>
          <w:rFonts w:ascii="Times New Roman" w:hAnsi="Times New Roman" w:cs="Times New Roman"/>
          <w:color w:val="0000FF"/>
        </w:rPr>
        <w:t>We wou</w:t>
      </w:r>
      <w:r w:rsidR="004B43F0">
        <w:rPr>
          <w:rFonts w:ascii="Times New Roman" w:hAnsi="Times New Roman" w:cs="Times New Roman"/>
          <w:color w:val="0000FF"/>
        </w:rPr>
        <w:t>ld like to thank the reviewer for his/her comment.</w:t>
      </w:r>
    </w:p>
    <w:p w14:paraId="54EC09C3" w14:textId="7EA44785" w:rsidR="000016B9" w:rsidRPr="000016B9" w:rsidRDefault="003C12CE" w:rsidP="0009452A">
      <w:pPr>
        <w:widowControl w:val="0"/>
        <w:autoSpaceDE w:val="0"/>
        <w:autoSpaceDN w:val="0"/>
        <w:adjustRightInd w:val="0"/>
        <w:spacing w:after="240" w:line="340" w:lineRule="atLeast"/>
        <w:jc w:val="both"/>
        <w:rPr>
          <w:rFonts w:ascii="Times New Roman" w:hAnsi="Times New Roman" w:cs="Times New Roman"/>
          <w:color w:val="000000"/>
        </w:rPr>
      </w:pPr>
      <w:r w:rsidRPr="003C12CE">
        <w:rPr>
          <w:rFonts w:ascii="Times New Roman" w:hAnsi="Times New Roman" w:cs="Times New Roman"/>
          <w:b/>
          <w:bCs/>
          <w:color w:val="000000"/>
        </w:rPr>
        <w:t>1.2</w:t>
      </w:r>
      <w:r>
        <w:rPr>
          <w:rFonts w:ascii="Times New Roman" w:hAnsi="Times New Roman" w:cs="Times New Roman"/>
          <w:color w:val="000000"/>
        </w:rPr>
        <w:t xml:space="preserve"> </w:t>
      </w:r>
      <w:r w:rsidR="000016B9" w:rsidRPr="000016B9">
        <w:rPr>
          <w:rFonts w:ascii="Times New Roman" w:hAnsi="Times New Roman" w:cs="Times New Roman"/>
          <w:color w:val="000000"/>
        </w:rPr>
        <w:t xml:space="preserve">The theoretical background is well-argued. Review of literature seems complete. The description of study area is not sufficiently complete. The description of methodology and successive parts of paper are well organized but can be improved. Results, and discussion sections are short compared to amount of work done. They should be widely increased. The readability of the whole paper is sufficient with a quite good English. Overall, the work presents some carelessness and incompleteness. It can be published on NHESS journal only after a major revision. </w:t>
      </w:r>
    </w:p>
    <w:p w14:paraId="7623B967" w14:textId="77777777" w:rsidR="007C4B20" w:rsidRPr="007C4B20" w:rsidRDefault="007C4B20" w:rsidP="0009452A">
      <w:pPr>
        <w:widowControl w:val="0"/>
        <w:autoSpaceDE w:val="0"/>
        <w:autoSpaceDN w:val="0"/>
        <w:adjustRightInd w:val="0"/>
        <w:spacing w:after="240" w:line="340" w:lineRule="atLeast"/>
        <w:jc w:val="both"/>
        <w:rPr>
          <w:rFonts w:ascii="Times New Roman" w:hAnsi="Times New Roman" w:cs="Times New Roman"/>
          <w:color w:val="0000FF"/>
        </w:rPr>
      </w:pPr>
      <w:r w:rsidRPr="007C4B20">
        <w:rPr>
          <w:rFonts w:ascii="Times New Roman" w:hAnsi="Times New Roman" w:cs="Times New Roman"/>
          <w:color w:val="0000FF"/>
        </w:rPr>
        <w:t>Response</w:t>
      </w:r>
    </w:p>
    <w:p w14:paraId="538C8EE4" w14:textId="5086686E" w:rsidR="007C4B20" w:rsidRPr="007C4B20" w:rsidRDefault="004B43F0" w:rsidP="002A650C">
      <w:pPr>
        <w:widowControl w:val="0"/>
        <w:autoSpaceDE w:val="0"/>
        <w:autoSpaceDN w:val="0"/>
        <w:adjustRightInd w:val="0"/>
        <w:spacing w:after="240" w:line="340" w:lineRule="atLeast"/>
        <w:jc w:val="both"/>
        <w:rPr>
          <w:rFonts w:ascii="Times New Roman" w:hAnsi="Times New Roman" w:cs="Times New Roman"/>
          <w:color w:val="0000FF"/>
        </w:rPr>
      </w:pPr>
      <w:r>
        <w:rPr>
          <w:rFonts w:ascii="Times New Roman" w:hAnsi="Times New Roman" w:cs="Times New Roman"/>
          <w:color w:val="0000FF"/>
        </w:rPr>
        <w:t>We have revised the manuscript according to reviewer’s</w:t>
      </w:r>
      <w:r w:rsidR="00E1711B">
        <w:rPr>
          <w:rFonts w:ascii="Times New Roman" w:hAnsi="Times New Roman" w:cs="Times New Roman"/>
          <w:color w:val="0000FF"/>
        </w:rPr>
        <w:t xml:space="preserve"> general</w:t>
      </w:r>
      <w:r>
        <w:rPr>
          <w:rFonts w:ascii="Times New Roman" w:hAnsi="Times New Roman" w:cs="Times New Roman"/>
          <w:color w:val="0000FF"/>
        </w:rPr>
        <w:t xml:space="preserve"> comment</w:t>
      </w:r>
      <w:r w:rsidR="00E1711B">
        <w:rPr>
          <w:rFonts w:ascii="Times New Roman" w:hAnsi="Times New Roman" w:cs="Times New Roman"/>
          <w:color w:val="0000FF"/>
        </w:rPr>
        <w:t xml:space="preserve">s (expanding results and discussion section) and specific comments (see response to specific comments below). </w:t>
      </w:r>
    </w:p>
    <w:p w14:paraId="7E3F73B3" w14:textId="77777777" w:rsidR="000016B9" w:rsidRPr="000016B9" w:rsidRDefault="000016B9" w:rsidP="0009452A">
      <w:pPr>
        <w:widowControl w:val="0"/>
        <w:autoSpaceDE w:val="0"/>
        <w:autoSpaceDN w:val="0"/>
        <w:adjustRightInd w:val="0"/>
        <w:spacing w:after="240" w:line="340" w:lineRule="atLeast"/>
        <w:jc w:val="both"/>
        <w:rPr>
          <w:rFonts w:ascii="Times New Roman" w:hAnsi="Times New Roman" w:cs="Times New Roman"/>
          <w:color w:val="000000"/>
        </w:rPr>
      </w:pPr>
      <w:r w:rsidRPr="000016B9">
        <w:rPr>
          <w:rFonts w:ascii="Times New Roman" w:hAnsi="Times New Roman" w:cs="Times New Roman"/>
          <w:color w:val="000000"/>
        </w:rPr>
        <w:lastRenderedPageBreak/>
        <w:t xml:space="preserve">SPECIFIC COMMENTS </w:t>
      </w:r>
    </w:p>
    <w:p w14:paraId="2D6939CC" w14:textId="77777777" w:rsidR="007C4B20" w:rsidRDefault="003C12CE" w:rsidP="0009452A">
      <w:pPr>
        <w:widowControl w:val="0"/>
        <w:autoSpaceDE w:val="0"/>
        <w:autoSpaceDN w:val="0"/>
        <w:adjustRightInd w:val="0"/>
        <w:spacing w:after="240" w:line="340" w:lineRule="atLeast"/>
        <w:jc w:val="both"/>
        <w:rPr>
          <w:rFonts w:ascii="Times New Roman" w:hAnsi="Times New Roman" w:cs="Times New Roman"/>
          <w:color w:val="000000"/>
        </w:rPr>
      </w:pPr>
      <w:r w:rsidRPr="003C12CE">
        <w:rPr>
          <w:rFonts w:ascii="Times New Roman" w:hAnsi="Times New Roman" w:cs="Times New Roman"/>
          <w:b/>
          <w:bCs/>
          <w:color w:val="000000"/>
        </w:rPr>
        <w:t>1.3</w:t>
      </w:r>
      <w:r>
        <w:rPr>
          <w:rFonts w:ascii="Times New Roman" w:hAnsi="Times New Roman" w:cs="Times New Roman"/>
          <w:color w:val="000000"/>
        </w:rPr>
        <w:t xml:space="preserve"> </w:t>
      </w:r>
      <w:r w:rsidR="000016B9" w:rsidRPr="000016B9">
        <w:rPr>
          <w:rFonts w:ascii="Times New Roman" w:hAnsi="Times New Roman" w:cs="Times New Roman"/>
          <w:color w:val="000000"/>
        </w:rPr>
        <w:t xml:space="preserve">I have some specific comments that should be addressed before the manuscript can be accepted for publication. </w:t>
      </w:r>
    </w:p>
    <w:p w14:paraId="52529F03" w14:textId="38DB04B4" w:rsidR="007C4B20" w:rsidRPr="007C4B20" w:rsidRDefault="007C4B20" w:rsidP="0009452A">
      <w:pPr>
        <w:widowControl w:val="0"/>
        <w:autoSpaceDE w:val="0"/>
        <w:autoSpaceDN w:val="0"/>
        <w:adjustRightInd w:val="0"/>
        <w:spacing w:after="240" w:line="340" w:lineRule="atLeast"/>
        <w:jc w:val="both"/>
        <w:rPr>
          <w:rFonts w:ascii="Times New Roman" w:hAnsi="Times New Roman" w:cs="Times New Roman"/>
          <w:color w:val="0000FF"/>
        </w:rPr>
      </w:pPr>
      <w:r w:rsidRPr="007C4B20">
        <w:rPr>
          <w:rFonts w:ascii="Times New Roman" w:hAnsi="Times New Roman" w:cs="Times New Roman"/>
          <w:color w:val="0000FF"/>
        </w:rPr>
        <w:t>Response</w:t>
      </w:r>
    </w:p>
    <w:p w14:paraId="46AB1C4B" w14:textId="74A8F75A" w:rsidR="007C4B20" w:rsidRPr="007C4B20" w:rsidRDefault="00E1711B" w:rsidP="008404B8">
      <w:pPr>
        <w:widowControl w:val="0"/>
        <w:autoSpaceDE w:val="0"/>
        <w:autoSpaceDN w:val="0"/>
        <w:adjustRightInd w:val="0"/>
        <w:spacing w:after="240" w:line="340" w:lineRule="atLeast"/>
        <w:jc w:val="both"/>
        <w:rPr>
          <w:rFonts w:ascii="Times New Roman" w:hAnsi="Times New Roman" w:cs="Times New Roman"/>
          <w:color w:val="0000FF"/>
        </w:rPr>
      </w:pPr>
      <w:r>
        <w:rPr>
          <w:rFonts w:ascii="Times New Roman" w:hAnsi="Times New Roman" w:cs="Times New Roman"/>
          <w:color w:val="0000FF"/>
        </w:rPr>
        <w:t>We have addressed in detail all specific comments (see response below</w:t>
      </w:r>
      <w:r w:rsidR="008404B8">
        <w:rPr>
          <w:rFonts w:ascii="Times New Roman" w:hAnsi="Times New Roman" w:cs="Times New Roman"/>
          <w:color w:val="0000FF"/>
        </w:rPr>
        <w:t>)</w:t>
      </w:r>
    </w:p>
    <w:p w14:paraId="63468F83" w14:textId="7F58C38E" w:rsidR="000016B9" w:rsidRPr="000016B9" w:rsidRDefault="000016B9" w:rsidP="0009452A">
      <w:pPr>
        <w:widowControl w:val="0"/>
        <w:autoSpaceDE w:val="0"/>
        <w:autoSpaceDN w:val="0"/>
        <w:adjustRightInd w:val="0"/>
        <w:spacing w:after="240" w:line="340" w:lineRule="atLeast"/>
        <w:jc w:val="both"/>
        <w:rPr>
          <w:rFonts w:ascii="Times New Roman" w:hAnsi="Times New Roman" w:cs="Times New Roman"/>
          <w:color w:val="000000"/>
        </w:rPr>
      </w:pPr>
    </w:p>
    <w:p w14:paraId="24FC8D9A" w14:textId="0B5323BD" w:rsidR="000016B9" w:rsidRPr="000016B9" w:rsidRDefault="003C12CE" w:rsidP="0009452A">
      <w:pPr>
        <w:widowControl w:val="0"/>
        <w:autoSpaceDE w:val="0"/>
        <w:autoSpaceDN w:val="0"/>
        <w:adjustRightInd w:val="0"/>
        <w:spacing w:after="240" w:line="340" w:lineRule="atLeast"/>
        <w:jc w:val="both"/>
        <w:rPr>
          <w:rFonts w:ascii="Times New Roman" w:hAnsi="Times New Roman" w:cs="Times New Roman"/>
          <w:color w:val="000000"/>
        </w:rPr>
      </w:pPr>
      <w:r w:rsidRPr="003C12CE">
        <w:rPr>
          <w:rFonts w:ascii="Times New Roman" w:hAnsi="Times New Roman" w:cs="Times New Roman"/>
          <w:b/>
          <w:bCs/>
          <w:color w:val="000000"/>
        </w:rPr>
        <w:t>1.4</w:t>
      </w:r>
      <w:r>
        <w:rPr>
          <w:rFonts w:ascii="Times New Roman" w:hAnsi="Times New Roman" w:cs="Times New Roman"/>
          <w:color w:val="000000"/>
        </w:rPr>
        <w:t xml:space="preserve"> </w:t>
      </w:r>
      <w:r w:rsidR="000016B9" w:rsidRPr="000016B9">
        <w:rPr>
          <w:rFonts w:ascii="Times New Roman" w:hAnsi="Times New Roman" w:cs="Times New Roman"/>
          <w:color w:val="000000"/>
        </w:rPr>
        <w:t xml:space="preserve">Section 1, “Introduction” (Page 2-3). </w:t>
      </w:r>
    </w:p>
    <w:p w14:paraId="07D10DD6" w14:textId="77777777" w:rsidR="000016B9" w:rsidRPr="000016B9" w:rsidRDefault="000016B9" w:rsidP="0009452A">
      <w:pPr>
        <w:widowControl w:val="0"/>
        <w:autoSpaceDE w:val="0"/>
        <w:autoSpaceDN w:val="0"/>
        <w:adjustRightInd w:val="0"/>
        <w:spacing w:after="240" w:line="340" w:lineRule="atLeast"/>
        <w:jc w:val="both"/>
        <w:rPr>
          <w:rFonts w:ascii="Times New Roman" w:hAnsi="Times New Roman" w:cs="Times New Roman"/>
          <w:color w:val="000000"/>
        </w:rPr>
      </w:pPr>
      <w:r w:rsidRPr="000016B9">
        <w:rPr>
          <w:rFonts w:ascii="Times New Roman" w:hAnsi="Times New Roman" w:cs="Times New Roman"/>
          <w:color w:val="000000"/>
        </w:rPr>
        <w:t xml:space="preserve">At Page 3, Lines 23 - 25 the Authors should add references about the rainfall accumulation-duration thresholds, and the two model used. </w:t>
      </w:r>
    </w:p>
    <w:p w14:paraId="45502CB4" w14:textId="77777777" w:rsidR="007C4B20" w:rsidRPr="007C4B20" w:rsidRDefault="007C4B20" w:rsidP="0009452A">
      <w:pPr>
        <w:widowControl w:val="0"/>
        <w:autoSpaceDE w:val="0"/>
        <w:autoSpaceDN w:val="0"/>
        <w:adjustRightInd w:val="0"/>
        <w:spacing w:after="240" w:line="340" w:lineRule="atLeast"/>
        <w:jc w:val="both"/>
        <w:rPr>
          <w:rFonts w:ascii="Times New Roman" w:hAnsi="Times New Roman" w:cs="Times New Roman"/>
          <w:color w:val="0000FF"/>
        </w:rPr>
      </w:pPr>
      <w:r w:rsidRPr="007C4B20">
        <w:rPr>
          <w:rFonts w:ascii="Times New Roman" w:hAnsi="Times New Roman" w:cs="Times New Roman"/>
          <w:color w:val="0000FF"/>
        </w:rPr>
        <w:t>Response</w:t>
      </w:r>
    </w:p>
    <w:p w14:paraId="1F49EF79" w14:textId="77777777" w:rsidR="00A23670" w:rsidRDefault="00F8344A" w:rsidP="0009452A">
      <w:pPr>
        <w:widowControl w:val="0"/>
        <w:autoSpaceDE w:val="0"/>
        <w:autoSpaceDN w:val="0"/>
        <w:adjustRightInd w:val="0"/>
        <w:spacing w:after="240" w:line="340" w:lineRule="atLeast"/>
        <w:jc w:val="both"/>
        <w:rPr>
          <w:rFonts w:ascii="Times New Roman" w:hAnsi="Times New Roman" w:cs="Times New Roman"/>
          <w:color w:val="0000FF"/>
        </w:rPr>
      </w:pPr>
      <w:r>
        <w:rPr>
          <w:rFonts w:ascii="Times New Roman" w:hAnsi="Times New Roman" w:cs="Times New Roman"/>
          <w:color w:val="0000FF"/>
        </w:rPr>
        <w:t>We have added references for the rainfall accumulation-duration thresholds</w:t>
      </w:r>
      <w:r w:rsidR="00A23670">
        <w:rPr>
          <w:rFonts w:ascii="Times New Roman" w:hAnsi="Times New Roman" w:cs="Times New Roman"/>
          <w:color w:val="0000FF"/>
        </w:rPr>
        <w:t xml:space="preserve"> as follows</w:t>
      </w:r>
    </w:p>
    <w:p w14:paraId="00EFD62E" w14:textId="3101B750" w:rsidR="00A23670" w:rsidRPr="00A23670" w:rsidRDefault="00A23670" w:rsidP="0009452A">
      <w:pPr>
        <w:widowControl w:val="0"/>
        <w:autoSpaceDE w:val="0"/>
        <w:autoSpaceDN w:val="0"/>
        <w:adjustRightInd w:val="0"/>
        <w:spacing w:after="240" w:line="340" w:lineRule="atLeast"/>
        <w:jc w:val="both"/>
        <w:rPr>
          <w:rFonts w:ascii="Times New Roman" w:hAnsi="Times New Roman" w:cs="Times New Roman"/>
          <w:i/>
          <w:iCs/>
          <w:color w:val="0000FF"/>
        </w:rPr>
      </w:pPr>
      <w:r>
        <w:rPr>
          <w:rFonts w:ascii="Times New Roman" w:hAnsi="Times New Roman" w:cs="Times New Roman"/>
          <w:color w:val="0000FF"/>
        </w:rPr>
        <w:t>“…</w:t>
      </w:r>
      <w:r w:rsidRPr="00A23670">
        <w:rPr>
          <w:rFonts w:ascii="Times New Roman" w:hAnsi="Times New Roman" w:cs="Times New Roman"/>
          <w:i/>
          <w:iCs/>
          <w:color w:val="0000FF"/>
        </w:rPr>
        <w:t xml:space="preserve">include </w:t>
      </w:r>
      <w:proofErr w:type="spellStart"/>
      <w:r w:rsidRPr="00A23670">
        <w:rPr>
          <w:rFonts w:ascii="Times New Roman" w:hAnsi="Times New Roman" w:cs="Times New Roman"/>
          <w:i/>
          <w:iCs/>
          <w:color w:val="0000FF"/>
        </w:rPr>
        <w:t>i</w:t>
      </w:r>
      <w:proofErr w:type="spellEnd"/>
      <w:r w:rsidRPr="00A23670">
        <w:rPr>
          <w:rFonts w:ascii="Times New Roman" w:hAnsi="Times New Roman" w:cs="Times New Roman"/>
          <w:i/>
          <w:iCs/>
          <w:color w:val="0000FF"/>
        </w:rPr>
        <w:t xml:space="preserve">) rainfall accumulation-duration thresholds (Guzzetti et al., 2007, Cannon et al., 2011; Rossi et al. 2017; </w:t>
      </w:r>
      <w:proofErr w:type="spellStart"/>
      <w:r w:rsidRPr="00A23670">
        <w:rPr>
          <w:rFonts w:ascii="Times New Roman" w:hAnsi="Times New Roman" w:cs="Times New Roman"/>
          <w:i/>
          <w:iCs/>
          <w:color w:val="0000FF"/>
        </w:rPr>
        <w:t>Melillo</w:t>
      </w:r>
      <w:proofErr w:type="spellEnd"/>
      <w:r w:rsidRPr="00A23670">
        <w:rPr>
          <w:rFonts w:ascii="Times New Roman" w:hAnsi="Times New Roman" w:cs="Times New Roman"/>
          <w:i/>
          <w:iCs/>
          <w:color w:val="0000FF"/>
        </w:rPr>
        <w:t xml:space="preserve"> et al. 2018),</w:t>
      </w:r>
      <w:r>
        <w:rPr>
          <w:rFonts w:ascii="Times New Roman" w:hAnsi="Times New Roman" w:cs="Times New Roman"/>
          <w:i/>
          <w:iCs/>
          <w:color w:val="0000FF"/>
        </w:rPr>
        <w:t>…”.</w:t>
      </w:r>
    </w:p>
    <w:p w14:paraId="2FCFE1E3" w14:textId="2E728D93" w:rsidR="007C4B20" w:rsidRPr="00550D6C" w:rsidRDefault="00F8344A" w:rsidP="0009452A">
      <w:pPr>
        <w:widowControl w:val="0"/>
        <w:autoSpaceDE w:val="0"/>
        <w:autoSpaceDN w:val="0"/>
        <w:adjustRightInd w:val="0"/>
        <w:spacing w:after="240" w:line="340" w:lineRule="atLeast"/>
        <w:jc w:val="both"/>
        <w:rPr>
          <w:rFonts w:ascii="Times New Roman" w:hAnsi="Times New Roman" w:cs="Times New Roman"/>
          <w:color w:val="0000FF"/>
        </w:rPr>
      </w:pPr>
      <w:r>
        <w:rPr>
          <w:rFonts w:ascii="Times New Roman" w:hAnsi="Times New Roman" w:cs="Times New Roman"/>
          <w:color w:val="0000FF"/>
        </w:rPr>
        <w:t xml:space="preserve">The two models (RF-ED and RF-all) were developed in this work, therefore at that point of the manuscript </w:t>
      </w:r>
      <w:r w:rsidR="00846FC3">
        <w:rPr>
          <w:rFonts w:ascii="Times New Roman" w:hAnsi="Times New Roman" w:cs="Times New Roman"/>
          <w:color w:val="0000FF"/>
        </w:rPr>
        <w:t xml:space="preserve">only </w:t>
      </w:r>
      <w:r>
        <w:rPr>
          <w:rFonts w:ascii="Times New Roman" w:hAnsi="Times New Roman" w:cs="Times New Roman"/>
          <w:color w:val="0000FF"/>
        </w:rPr>
        <w:t>the random forest algorithm is</w:t>
      </w:r>
      <w:r w:rsidR="00846FC3">
        <w:rPr>
          <w:rFonts w:ascii="Times New Roman" w:hAnsi="Times New Roman" w:cs="Times New Roman"/>
          <w:color w:val="0000FF"/>
        </w:rPr>
        <w:t xml:space="preserve"> </w:t>
      </w:r>
      <w:r>
        <w:rPr>
          <w:rFonts w:ascii="Times New Roman" w:hAnsi="Times New Roman" w:cs="Times New Roman"/>
          <w:color w:val="0000FF"/>
        </w:rPr>
        <w:t>referenced.</w:t>
      </w:r>
    </w:p>
    <w:p w14:paraId="7A0C89C1" w14:textId="0F8EB499" w:rsidR="000016B9" w:rsidRPr="000016B9" w:rsidRDefault="003C12CE" w:rsidP="0009452A">
      <w:pPr>
        <w:widowControl w:val="0"/>
        <w:autoSpaceDE w:val="0"/>
        <w:autoSpaceDN w:val="0"/>
        <w:adjustRightInd w:val="0"/>
        <w:spacing w:after="240" w:line="340" w:lineRule="atLeast"/>
        <w:jc w:val="both"/>
        <w:rPr>
          <w:rFonts w:ascii="Times New Roman" w:hAnsi="Times New Roman" w:cs="Times New Roman"/>
          <w:color w:val="000000"/>
        </w:rPr>
      </w:pPr>
      <w:r w:rsidRPr="00FF1088">
        <w:rPr>
          <w:rFonts w:ascii="Times New Roman" w:hAnsi="Times New Roman" w:cs="Times New Roman"/>
          <w:b/>
          <w:bCs/>
          <w:color w:val="000000"/>
        </w:rPr>
        <w:t>1.5</w:t>
      </w:r>
      <w:r w:rsidRPr="00FF1088">
        <w:rPr>
          <w:rFonts w:ascii="Times New Roman" w:hAnsi="Times New Roman" w:cs="Times New Roman"/>
          <w:color w:val="000000"/>
        </w:rPr>
        <w:t xml:space="preserve"> </w:t>
      </w:r>
      <w:r w:rsidR="000016B9" w:rsidRPr="00FF1088">
        <w:rPr>
          <w:rFonts w:ascii="Times New Roman" w:hAnsi="Times New Roman" w:cs="Times New Roman"/>
          <w:color w:val="000000"/>
        </w:rPr>
        <w:t>Section 2, “Study area and data” (Page 4, Lines 1-30).</w:t>
      </w:r>
      <w:r w:rsidR="000016B9" w:rsidRPr="000016B9">
        <w:rPr>
          <w:rFonts w:ascii="Times New Roman" w:hAnsi="Times New Roman" w:cs="Times New Roman"/>
          <w:color w:val="000000"/>
        </w:rPr>
        <w:t xml:space="preserve"> </w:t>
      </w:r>
    </w:p>
    <w:p w14:paraId="4E0DA819" w14:textId="77777777" w:rsidR="000016B9" w:rsidRPr="000016B9" w:rsidRDefault="000016B9" w:rsidP="0009452A">
      <w:pPr>
        <w:widowControl w:val="0"/>
        <w:autoSpaceDE w:val="0"/>
        <w:autoSpaceDN w:val="0"/>
        <w:adjustRightInd w:val="0"/>
        <w:spacing w:after="240" w:line="340" w:lineRule="atLeast"/>
        <w:jc w:val="both"/>
        <w:rPr>
          <w:rFonts w:ascii="Times New Roman" w:hAnsi="Times New Roman" w:cs="Times New Roman"/>
          <w:color w:val="000000"/>
        </w:rPr>
      </w:pPr>
      <w:r w:rsidRPr="000016B9">
        <w:rPr>
          <w:rFonts w:ascii="Times New Roman" w:hAnsi="Times New Roman" w:cs="Times New Roman"/>
          <w:color w:val="000000"/>
        </w:rPr>
        <w:t>This paragraph is confuse and not complete. The Fig.1 does not show well the study area, the four different regions, the location of the DF, and the area of fire-affected catchments. In addition, the Authors should better explain the differenced normalized burn ratio (</w:t>
      </w:r>
      <w:proofErr w:type="spellStart"/>
      <w:r w:rsidRPr="000016B9">
        <w:rPr>
          <w:rFonts w:ascii="Times New Roman" w:hAnsi="Times New Roman" w:cs="Times New Roman"/>
          <w:color w:val="000000"/>
        </w:rPr>
        <w:t>dNBR</w:t>
      </w:r>
      <w:proofErr w:type="spellEnd"/>
      <w:r w:rsidRPr="000016B9">
        <w:rPr>
          <w:rFonts w:ascii="Times New Roman" w:hAnsi="Times New Roman" w:cs="Times New Roman"/>
          <w:color w:val="000000"/>
        </w:rPr>
        <w:t>) used in your analysis (Page 4, Lines 13-14).</w:t>
      </w:r>
      <w:r w:rsidRPr="000016B9">
        <w:rPr>
          <w:rFonts w:ascii="MS Mincho" w:eastAsia="MS Mincho" w:hAnsi="MS Mincho" w:cs="MS Mincho"/>
          <w:color w:val="000000"/>
        </w:rPr>
        <w:t> </w:t>
      </w:r>
      <w:r w:rsidRPr="000016B9">
        <w:rPr>
          <w:rFonts w:ascii="Times New Roman" w:hAnsi="Times New Roman" w:cs="Times New Roman"/>
          <w:color w:val="000000"/>
        </w:rPr>
        <w:t xml:space="preserve">For a better clarity and understanding of the text, Authors should specify in detail how the values of the average erodibility index (KF-Factor) for the four different regions were chosen (Page 4, Lines 16-21). </w:t>
      </w:r>
    </w:p>
    <w:p w14:paraId="55199BE7" w14:textId="77777777" w:rsidR="007C4B20" w:rsidRPr="007C4B20" w:rsidRDefault="007C4B20" w:rsidP="0009452A">
      <w:pPr>
        <w:widowControl w:val="0"/>
        <w:autoSpaceDE w:val="0"/>
        <w:autoSpaceDN w:val="0"/>
        <w:adjustRightInd w:val="0"/>
        <w:spacing w:after="240" w:line="340" w:lineRule="atLeast"/>
        <w:jc w:val="both"/>
        <w:rPr>
          <w:rFonts w:ascii="Times New Roman" w:hAnsi="Times New Roman" w:cs="Times New Roman"/>
          <w:color w:val="0000FF"/>
        </w:rPr>
      </w:pPr>
      <w:r w:rsidRPr="007C4B20">
        <w:rPr>
          <w:rFonts w:ascii="Times New Roman" w:hAnsi="Times New Roman" w:cs="Times New Roman"/>
          <w:color w:val="0000FF"/>
        </w:rPr>
        <w:t>Response</w:t>
      </w:r>
    </w:p>
    <w:p w14:paraId="5C7BEBF4" w14:textId="77777777" w:rsidR="00BD3BA6" w:rsidRDefault="00B57409" w:rsidP="0009452A">
      <w:pPr>
        <w:widowControl w:val="0"/>
        <w:autoSpaceDE w:val="0"/>
        <w:autoSpaceDN w:val="0"/>
        <w:adjustRightInd w:val="0"/>
        <w:spacing w:after="240" w:line="340" w:lineRule="atLeast"/>
        <w:jc w:val="both"/>
        <w:rPr>
          <w:rFonts w:ascii="Times New Roman" w:hAnsi="Times New Roman" w:cs="Times New Roman"/>
          <w:color w:val="0000FF"/>
        </w:rPr>
      </w:pPr>
      <w:r>
        <w:rPr>
          <w:rFonts w:ascii="Times New Roman" w:hAnsi="Times New Roman" w:cs="Times New Roman"/>
          <w:color w:val="0000FF"/>
        </w:rPr>
        <w:t>We have revised Fig</w:t>
      </w:r>
      <w:r w:rsidR="00590E4D">
        <w:rPr>
          <w:rFonts w:ascii="Times New Roman" w:hAnsi="Times New Roman" w:cs="Times New Roman"/>
          <w:color w:val="0000FF"/>
        </w:rPr>
        <w:t>ure 1</w:t>
      </w:r>
      <w:r w:rsidR="00BD3BA6">
        <w:rPr>
          <w:rFonts w:ascii="Times New Roman" w:hAnsi="Times New Roman" w:cs="Times New Roman"/>
          <w:color w:val="0000FF"/>
        </w:rPr>
        <w:t>, please see our</w:t>
      </w:r>
      <w:r w:rsidR="00590E4D">
        <w:rPr>
          <w:rFonts w:ascii="Times New Roman" w:hAnsi="Times New Roman" w:cs="Times New Roman"/>
          <w:color w:val="0000FF"/>
        </w:rPr>
        <w:t xml:space="preserve"> response to </w:t>
      </w:r>
      <w:r w:rsidR="00BD3BA6">
        <w:rPr>
          <w:rFonts w:ascii="Times New Roman" w:hAnsi="Times New Roman" w:cs="Times New Roman"/>
          <w:color w:val="0000FF"/>
        </w:rPr>
        <w:t xml:space="preserve">comment 1.19 below. </w:t>
      </w:r>
    </w:p>
    <w:p w14:paraId="47FD620F" w14:textId="366A6353" w:rsidR="00B57409" w:rsidRDefault="001D6587" w:rsidP="0009452A">
      <w:pPr>
        <w:widowControl w:val="0"/>
        <w:autoSpaceDE w:val="0"/>
        <w:autoSpaceDN w:val="0"/>
        <w:adjustRightInd w:val="0"/>
        <w:spacing w:after="240" w:line="340" w:lineRule="atLeast"/>
        <w:jc w:val="both"/>
        <w:rPr>
          <w:rFonts w:ascii="Times New Roman" w:hAnsi="Times New Roman" w:cs="Times New Roman"/>
          <w:color w:val="0000FF"/>
        </w:rPr>
      </w:pPr>
      <w:r>
        <w:rPr>
          <w:rFonts w:ascii="Times New Roman" w:hAnsi="Times New Roman" w:cs="Times New Roman"/>
          <w:color w:val="0000FF"/>
        </w:rPr>
        <w:t xml:space="preserve">We have revised text to include more info on </w:t>
      </w:r>
      <w:proofErr w:type="spellStart"/>
      <w:r>
        <w:rPr>
          <w:rFonts w:ascii="Times New Roman" w:hAnsi="Times New Roman" w:cs="Times New Roman"/>
          <w:color w:val="0000FF"/>
        </w:rPr>
        <w:t>dNBR</w:t>
      </w:r>
      <w:proofErr w:type="spellEnd"/>
      <w:r>
        <w:rPr>
          <w:rFonts w:ascii="Times New Roman" w:hAnsi="Times New Roman" w:cs="Times New Roman"/>
          <w:color w:val="0000FF"/>
        </w:rPr>
        <w:t xml:space="preserve"> as follows</w:t>
      </w:r>
    </w:p>
    <w:p w14:paraId="054EADB3" w14:textId="77A016AD" w:rsidR="001D6587" w:rsidRPr="00A5308B" w:rsidRDefault="00A5308B" w:rsidP="0009452A">
      <w:pPr>
        <w:widowControl w:val="0"/>
        <w:autoSpaceDE w:val="0"/>
        <w:autoSpaceDN w:val="0"/>
        <w:adjustRightInd w:val="0"/>
        <w:spacing w:after="240" w:line="340" w:lineRule="atLeast"/>
        <w:jc w:val="both"/>
        <w:rPr>
          <w:rFonts w:ascii="Times New Roman" w:hAnsi="Times New Roman" w:cs="Times New Roman"/>
          <w:i/>
          <w:iCs/>
          <w:color w:val="0000FF"/>
        </w:rPr>
      </w:pPr>
      <w:r w:rsidRPr="00A5308B">
        <w:rPr>
          <w:rFonts w:ascii="Times New Roman" w:hAnsi="Times New Roman" w:cs="Times New Roman"/>
          <w:i/>
          <w:iCs/>
          <w:color w:val="0000FF"/>
        </w:rPr>
        <w:t>“Information on burn severity was based on the differenced normalized burn ratio (</w:t>
      </w:r>
      <w:proofErr w:type="spellStart"/>
      <w:r w:rsidRPr="00A5308B">
        <w:rPr>
          <w:rFonts w:ascii="Times New Roman" w:hAnsi="Times New Roman" w:cs="Times New Roman"/>
          <w:i/>
          <w:iCs/>
          <w:color w:val="0000FF"/>
        </w:rPr>
        <w:t>dNBR</w:t>
      </w:r>
      <w:proofErr w:type="spellEnd"/>
      <w:r w:rsidRPr="00A5308B">
        <w:rPr>
          <w:rFonts w:ascii="Times New Roman" w:hAnsi="Times New Roman" w:cs="Times New Roman"/>
          <w:i/>
          <w:iCs/>
          <w:color w:val="0000FF"/>
        </w:rPr>
        <w:t xml:space="preserve">) (Key and Benson, 2006), calculated from near infrared and shortwave infrared observations, which is frequently used for classification of burn severity (Miller and </w:t>
      </w:r>
      <w:proofErr w:type="spellStart"/>
      <w:r w:rsidRPr="00A5308B">
        <w:rPr>
          <w:rFonts w:ascii="Times New Roman" w:hAnsi="Times New Roman" w:cs="Times New Roman"/>
          <w:i/>
          <w:iCs/>
          <w:color w:val="0000FF"/>
        </w:rPr>
        <w:t>Thode</w:t>
      </w:r>
      <w:proofErr w:type="spellEnd"/>
      <w:r w:rsidRPr="00A5308B">
        <w:rPr>
          <w:rFonts w:ascii="Times New Roman" w:hAnsi="Times New Roman" w:cs="Times New Roman"/>
          <w:i/>
          <w:iCs/>
          <w:color w:val="0000FF"/>
        </w:rPr>
        <w:t xml:space="preserve">, 2007; Keeley, 2009). Severity classification from </w:t>
      </w:r>
      <w:proofErr w:type="spellStart"/>
      <w:r w:rsidRPr="00A5308B">
        <w:rPr>
          <w:rFonts w:ascii="Times New Roman" w:hAnsi="Times New Roman" w:cs="Times New Roman"/>
          <w:i/>
          <w:iCs/>
          <w:color w:val="0000FF"/>
        </w:rPr>
        <w:t>dNBR</w:t>
      </w:r>
      <w:proofErr w:type="spellEnd"/>
      <w:r w:rsidRPr="00A5308B">
        <w:rPr>
          <w:rFonts w:ascii="Times New Roman" w:hAnsi="Times New Roman" w:cs="Times New Roman"/>
          <w:i/>
          <w:iCs/>
          <w:color w:val="0000FF"/>
        </w:rPr>
        <w:t xml:space="preserve"> was validated from field observations provided by </w:t>
      </w:r>
      <w:r w:rsidRPr="00A5308B">
        <w:rPr>
          <w:rFonts w:ascii="Times New Roman" w:hAnsi="Times New Roman" w:cs="Times New Roman"/>
          <w:i/>
          <w:iCs/>
          <w:color w:val="0000FF"/>
        </w:rPr>
        <w:lastRenderedPageBreak/>
        <w:t>local burned area emergency response teams.”</w:t>
      </w:r>
    </w:p>
    <w:p w14:paraId="5EA7A19B" w14:textId="77777777" w:rsidR="00B57409" w:rsidRDefault="00B57409" w:rsidP="0009452A">
      <w:pPr>
        <w:widowControl w:val="0"/>
        <w:autoSpaceDE w:val="0"/>
        <w:autoSpaceDN w:val="0"/>
        <w:adjustRightInd w:val="0"/>
        <w:spacing w:after="240" w:line="340" w:lineRule="atLeast"/>
        <w:jc w:val="both"/>
        <w:rPr>
          <w:rFonts w:ascii="Times New Roman" w:hAnsi="Times New Roman" w:cs="Times New Roman"/>
          <w:color w:val="0000FF"/>
        </w:rPr>
      </w:pPr>
    </w:p>
    <w:p w14:paraId="5B9B2D66" w14:textId="6841491E" w:rsidR="00A5308B" w:rsidRDefault="00F64571" w:rsidP="0009452A">
      <w:pPr>
        <w:widowControl w:val="0"/>
        <w:autoSpaceDE w:val="0"/>
        <w:autoSpaceDN w:val="0"/>
        <w:adjustRightInd w:val="0"/>
        <w:spacing w:after="240" w:line="340" w:lineRule="atLeast"/>
        <w:jc w:val="both"/>
        <w:rPr>
          <w:rFonts w:ascii="Times New Roman" w:hAnsi="Times New Roman" w:cs="Times New Roman"/>
          <w:color w:val="0000FF"/>
        </w:rPr>
      </w:pPr>
      <w:r>
        <w:rPr>
          <w:rFonts w:ascii="Times New Roman" w:hAnsi="Times New Roman" w:cs="Times New Roman"/>
          <w:color w:val="0000FF"/>
        </w:rPr>
        <w:t xml:space="preserve">For soil erodibility index we have updated text and references. Specifically, we provide reference to </w:t>
      </w:r>
      <w:r w:rsidR="005A43D5">
        <w:rPr>
          <w:rFonts w:ascii="Times New Roman" w:hAnsi="Times New Roman" w:cs="Times New Roman"/>
          <w:color w:val="0000FF"/>
        </w:rPr>
        <w:t>STATSGO database that was used to derive information on</w:t>
      </w:r>
      <w:r>
        <w:rPr>
          <w:rFonts w:ascii="Times New Roman" w:hAnsi="Times New Roman" w:cs="Times New Roman"/>
          <w:color w:val="0000FF"/>
        </w:rPr>
        <w:t xml:space="preserve"> </w:t>
      </w:r>
      <w:proofErr w:type="spellStart"/>
      <w:r>
        <w:rPr>
          <w:rFonts w:ascii="Times New Roman" w:hAnsi="Times New Roman" w:cs="Times New Roman"/>
          <w:color w:val="0000FF"/>
        </w:rPr>
        <w:t>Kf</w:t>
      </w:r>
      <w:proofErr w:type="spellEnd"/>
      <w:r>
        <w:rPr>
          <w:rFonts w:ascii="Times New Roman" w:hAnsi="Times New Roman" w:cs="Times New Roman"/>
          <w:color w:val="0000FF"/>
        </w:rPr>
        <w:t xml:space="preserve"> factor and revised the text as follows</w:t>
      </w:r>
    </w:p>
    <w:p w14:paraId="67A51C19" w14:textId="0B930BF8" w:rsidR="00F64571" w:rsidRPr="005A43D5" w:rsidRDefault="00F64571" w:rsidP="0009452A">
      <w:pPr>
        <w:jc w:val="both"/>
        <w:rPr>
          <w:rFonts w:ascii="Times New Roman" w:hAnsi="Times New Roman" w:cs="Times New Roman"/>
          <w:i/>
          <w:iCs/>
          <w:color w:val="0000FF"/>
        </w:rPr>
      </w:pPr>
      <w:r w:rsidRPr="005A43D5">
        <w:rPr>
          <w:rFonts w:ascii="Times New Roman" w:hAnsi="Times New Roman" w:cs="Times New Roman"/>
          <w:i/>
          <w:iCs/>
          <w:color w:val="0000FF"/>
        </w:rPr>
        <w:t>“</w:t>
      </w:r>
      <w:r w:rsidR="005A43D5" w:rsidRPr="005A43D5">
        <w:rPr>
          <w:rFonts w:ascii="Times New Roman" w:hAnsi="Times New Roman" w:cs="Times New Roman"/>
          <w:i/>
          <w:iCs/>
          <w:color w:val="0000FF"/>
        </w:rPr>
        <w:t>Finally, since in burned areas changes in recovery vegetation increase erosion, the average erodibility index (</w:t>
      </w:r>
      <w:proofErr w:type="spellStart"/>
      <w:r w:rsidR="005A43D5" w:rsidRPr="005A43D5">
        <w:rPr>
          <w:rFonts w:ascii="Times New Roman" w:hAnsi="Times New Roman" w:cs="Times New Roman"/>
          <w:i/>
          <w:iCs/>
          <w:color w:val="0000FF"/>
        </w:rPr>
        <w:t>Kf</w:t>
      </w:r>
      <w:proofErr w:type="spellEnd"/>
      <w:r w:rsidR="005A43D5" w:rsidRPr="005A43D5">
        <w:rPr>
          <w:rFonts w:ascii="Times New Roman" w:hAnsi="Times New Roman" w:cs="Times New Roman"/>
          <w:i/>
          <w:iCs/>
          <w:color w:val="0000FF"/>
        </w:rPr>
        <w:t xml:space="preserve"> factor) derived from the STATSGO database (Schwartz and Alexander, 1995) is reported in the database as well. </w:t>
      </w:r>
      <w:proofErr w:type="spellStart"/>
      <w:r w:rsidR="005A43D5" w:rsidRPr="005A43D5">
        <w:rPr>
          <w:rFonts w:ascii="Times New Roman" w:hAnsi="Times New Roman" w:cs="Times New Roman"/>
          <w:i/>
          <w:iCs/>
          <w:color w:val="0000FF"/>
        </w:rPr>
        <w:t>Kf</w:t>
      </w:r>
      <w:proofErr w:type="spellEnd"/>
      <w:r w:rsidR="005A43D5" w:rsidRPr="005A43D5">
        <w:rPr>
          <w:rFonts w:ascii="Times New Roman" w:hAnsi="Times New Roman" w:cs="Times New Roman"/>
          <w:i/>
          <w:iCs/>
          <w:color w:val="0000FF"/>
        </w:rPr>
        <w:t xml:space="preserve"> factor provides evidence of erodibility of soil, taking into account the fine-earth fraction (&lt;2mm).</w:t>
      </w:r>
      <w:r w:rsidRPr="005A43D5">
        <w:rPr>
          <w:rFonts w:ascii="Times New Roman" w:hAnsi="Times New Roman" w:cs="Times New Roman"/>
          <w:i/>
          <w:iCs/>
          <w:color w:val="0000FF"/>
        </w:rPr>
        <w:t>).”</w:t>
      </w:r>
    </w:p>
    <w:p w14:paraId="3F330C9B" w14:textId="77777777" w:rsidR="005A43D5" w:rsidRDefault="005A43D5" w:rsidP="0009452A">
      <w:pPr>
        <w:jc w:val="both"/>
        <w:rPr>
          <w:rFonts w:ascii="Times New Roman" w:hAnsi="Times New Roman" w:cs="Times New Roman"/>
          <w:color w:val="0000FF"/>
        </w:rPr>
      </w:pPr>
    </w:p>
    <w:p w14:paraId="7CF6B200" w14:textId="70B30821" w:rsidR="000016B9" w:rsidRPr="000016B9" w:rsidRDefault="003C12CE" w:rsidP="0009452A">
      <w:pPr>
        <w:widowControl w:val="0"/>
        <w:autoSpaceDE w:val="0"/>
        <w:autoSpaceDN w:val="0"/>
        <w:adjustRightInd w:val="0"/>
        <w:spacing w:after="240" w:line="340" w:lineRule="atLeast"/>
        <w:jc w:val="both"/>
        <w:rPr>
          <w:rFonts w:ascii="Times New Roman" w:hAnsi="Times New Roman" w:cs="Times New Roman"/>
          <w:color w:val="000000"/>
        </w:rPr>
      </w:pPr>
      <w:r w:rsidRPr="003C12CE">
        <w:rPr>
          <w:rFonts w:ascii="Times New Roman" w:hAnsi="Times New Roman" w:cs="Times New Roman"/>
          <w:b/>
          <w:bCs/>
          <w:color w:val="000000"/>
        </w:rPr>
        <w:t>1.6</w:t>
      </w:r>
      <w:r>
        <w:rPr>
          <w:rFonts w:ascii="Times New Roman" w:hAnsi="Times New Roman" w:cs="Times New Roman"/>
          <w:color w:val="000000"/>
        </w:rPr>
        <w:t xml:space="preserve"> </w:t>
      </w:r>
      <w:r w:rsidR="000016B9" w:rsidRPr="000016B9">
        <w:rPr>
          <w:rFonts w:ascii="Times New Roman" w:hAnsi="Times New Roman" w:cs="Times New Roman"/>
          <w:color w:val="000000"/>
        </w:rPr>
        <w:t xml:space="preserve">Section 3, “Seasonality and characteristics of rainfall events” (Page 5-7). </w:t>
      </w:r>
    </w:p>
    <w:p w14:paraId="1F17B1EC" w14:textId="77777777" w:rsidR="000016B9" w:rsidRPr="000016B9" w:rsidRDefault="000016B9" w:rsidP="0009452A">
      <w:pPr>
        <w:widowControl w:val="0"/>
        <w:autoSpaceDE w:val="0"/>
        <w:autoSpaceDN w:val="0"/>
        <w:adjustRightInd w:val="0"/>
        <w:spacing w:after="240" w:line="340" w:lineRule="atLeast"/>
        <w:jc w:val="both"/>
        <w:rPr>
          <w:rFonts w:ascii="Times New Roman" w:hAnsi="Times New Roman" w:cs="Times New Roman"/>
          <w:color w:val="000000"/>
        </w:rPr>
      </w:pPr>
      <w:r w:rsidRPr="000016B9">
        <w:rPr>
          <w:rFonts w:ascii="Times New Roman" w:hAnsi="Times New Roman" w:cs="Times New Roman"/>
          <w:color w:val="000000"/>
        </w:rPr>
        <w:t xml:space="preserve">At the page 5, Lines 16-24 the Authors refer to statistics about the seasonality and characteristics of rainfall events reported in Table 2. The total number of the events is normalized in terms of percentage, this well describe the distribution of rainfall event analyzed for the different regions. However, this does not allow a comparison by number of events for each region. This comparison could be useful to guarantee the correctness of the considerations set out in Section 3 (Page 6, lines 4-28) and in Section 4.1.3 (Page 9, lines 6-8). I suggest to integrate in the Table 2 the absolute and relative frequency of the DF and </w:t>
      </w:r>
      <w:proofErr w:type="spellStart"/>
      <w:r w:rsidRPr="000016B9">
        <w:rPr>
          <w:rFonts w:ascii="Times New Roman" w:hAnsi="Times New Roman" w:cs="Times New Roman"/>
          <w:color w:val="000000"/>
        </w:rPr>
        <w:t>noDf</w:t>
      </w:r>
      <w:proofErr w:type="spellEnd"/>
      <w:r w:rsidRPr="000016B9">
        <w:rPr>
          <w:rFonts w:ascii="Times New Roman" w:hAnsi="Times New Roman" w:cs="Times New Roman"/>
          <w:color w:val="000000"/>
        </w:rPr>
        <w:t xml:space="preserve"> events. </w:t>
      </w:r>
    </w:p>
    <w:p w14:paraId="65FD623D" w14:textId="77777777" w:rsidR="007C4B20" w:rsidRPr="00D968DF" w:rsidRDefault="007C4B20" w:rsidP="0009452A">
      <w:pPr>
        <w:widowControl w:val="0"/>
        <w:autoSpaceDE w:val="0"/>
        <w:autoSpaceDN w:val="0"/>
        <w:adjustRightInd w:val="0"/>
        <w:spacing w:after="240" w:line="340" w:lineRule="atLeast"/>
        <w:jc w:val="both"/>
        <w:rPr>
          <w:rFonts w:ascii="Times New Roman" w:hAnsi="Times New Roman" w:cs="Times New Roman"/>
          <w:color w:val="0000FF"/>
        </w:rPr>
      </w:pPr>
      <w:r w:rsidRPr="00D968DF">
        <w:rPr>
          <w:rFonts w:ascii="Times New Roman" w:hAnsi="Times New Roman" w:cs="Times New Roman"/>
          <w:color w:val="0000FF"/>
        </w:rPr>
        <w:t>Response</w:t>
      </w:r>
    </w:p>
    <w:p w14:paraId="44AEB5BF" w14:textId="4F611C73" w:rsidR="007C4B20" w:rsidRPr="00675ED2" w:rsidRDefault="00675ED2" w:rsidP="0009452A">
      <w:pPr>
        <w:widowControl w:val="0"/>
        <w:autoSpaceDE w:val="0"/>
        <w:autoSpaceDN w:val="0"/>
        <w:adjustRightInd w:val="0"/>
        <w:spacing w:after="240" w:line="340" w:lineRule="atLeast"/>
        <w:jc w:val="both"/>
        <w:rPr>
          <w:rFonts w:ascii="Times New Roman" w:hAnsi="Times New Roman" w:cs="Times New Roman"/>
          <w:color w:val="0000FF"/>
        </w:rPr>
      </w:pPr>
      <w:r w:rsidRPr="00675ED2">
        <w:rPr>
          <w:rFonts w:ascii="Times New Roman" w:hAnsi="Times New Roman" w:cs="Times New Roman"/>
          <w:color w:val="0000FF"/>
        </w:rPr>
        <w:t xml:space="preserve">We have modified/updated Table 2 per reviewer’s suggestion. The revised Table </w:t>
      </w:r>
      <w:r>
        <w:rPr>
          <w:rFonts w:ascii="Times New Roman" w:hAnsi="Times New Roman" w:cs="Times New Roman"/>
          <w:color w:val="0000FF"/>
        </w:rPr>
        <w:t>2 now report</w:t>
      </w:r>
      <w:r w:rsidR="002A650C">
        <w:rPr>
          <w:rFonts w:ascii="Times New Roman" w:hAnsi="Times New Roman" w:cs="Times New Roman"/>
          <w:color w:val="0000FF"/>
        </w:rPr>
        <w:t>s</w:t>
      </w:r>
      <w:r>
        <w:rPr>
          <w:rFonts w:ascii="Times New Roman" w:hAnsi="Times New Roman" w:cs="Times New Roman"/>
          <w:color w:val="0000FF"/>
        </w:rPr>
        <w:t xml:space="preserve"> both the actual number of events and monthly distribution of both DF and </w:t>
      </w:r>
      <w:proofErr w:type="spellStart"/>
      <w:r>
        <w:rPr>
          <w:rFonts w:ascii="Times New Roman" w:hAnsi="Times New Roman" w:cs="Times New Roman"/>
          <w:color w:val="0000FF"/>
        </w:rPr>
        <w:t>noDF</w:t>
      </w:r>
      <w:proofErr w:type="spellEnd"/>
      <w:r>
        <w:rPr>
          <w:rFonts w:ascii="Times New Roman" w:hAnsi="Times New Roman" w:cs="Times New Roman"/>
          <w:color w:val="0000FF"/>
        </w:rPr>
        <w:t xml:space="preserve"> events.</w:t>
      </w:r>
    </w:p>
    <w:p w14:paraId="6B117164" w14:textId="1F4BBCD2" w:rsidR="000016B9" w:rsidRPr="007C4B20" w:rsidRDefault="003C12CE" w:rsidP="0009452A">
      <w:pPr>
        <w:widowControl w:val="0"/>
        <w:autoSpaceDE w:val="0"/>
        <w:autoSpaceDN w:val="0"/>
        <w:adjustRightInd w:val="0"/>
        <w:spacing w:after="240" w:line="340" w:lineRule="atLeast"/>
        <w:jc w:val="both"/>
        <w:rPr>
          <w:rFonts w:ascii="Times New Roman" w:hAnsi="Times New Roman" w:cs="Times New Roman"/>
          <w:color w:val="000000"/>
          <w:lang w:val="fr-FR"/>
        </w:rPr>
      </w:pPr>
      <w:r w:rsidRPr="007C4B20">
        <w:rPr>
          <w:rFonts w:ascii="Times New Roman" w:hAnsi="Times New Roman" w:cs="Times New Roman"/>
          <w:b/>
          <w:bCs/>
          <w:color w:val="000000"/>
          <w:lang w:val="fr-FR"/>
        </w:rPr>
        <w:t>1.7</w:t>
      </w:r>
      <w:r w:rsidRPr="007C4B20">
        <w:rPr>
          <w:rFonts w:ascii="Times New Roman" w:hAnsi="Times New Roman" w:cs="Times New Roman"/>
          <w:color w:val="000000"/>
          <w:lang w:val="fr-FR"/>
        </w:rPr>
        <w:t xml:space="preserve"> </w:t>
      </w:r>
      <w:r w:rsidR="000016B9" w:rsidRPr="007C4B20">
        <w:rPr>
          <w:rFonts w:ascii="Times New Roman" w:hAnsi="Times New Roman" w:cs="Times New Roman"/>
          <w:color w:val="000000"/>
          <w:lang w:val="fr-FR"/>
        </w:rPr>
        <w:t>Section 4.1.2 “</w:t>
      </w:r>
      <w:proofErr w:type="spellStart"/>
      <w:r w:rsidR="000016B9" w:rsidRPr="007C4B20">
        <w:rPr>
          <w:rFonts w:ascii="Times New Roman" w:hAnsi="Times New Roman" w:cs="Times New Roman"/>
          <w:color w:val="000000"/>
          <w:lang w:val="fr-FR"/>
        </w:rPr>
        <w:t>Logistic</w:t>
      </w:r>
      <w:proofErr w:type="spellEnd"/>
      <w:r w:rsidR="000016B9" w:rsidRPr="007C4B20">
        <w:rPr>
          <w:rFonts w:ascii="Times New Roman" w:hAnsi="Times New Roman" w:cs="Times New Roman"/>
          <w:color w:val="000000"/>
          <w:lang w:val="fr-FR"/>
        </w:rPr>
        <w:t xml:space="preserve"> </w:t>
      </w:r>
      <w:proofErr w:type="spellStart"/>
      <w:r w:rsidR="000016B9" w:rsidRPr="007C4B20">
        <w:rPr>
          <w:rFonts w:ascii="Times New Roman" w:hAnsi="Times New Roman" w:cs="Times New Roman"/>
          <w:color w:val="000000"/>
          <w:lang w:val="fr-FR"/>
        </w:rPr>
        <w:t>regression</w:t>
      </w:r>
      <w:proofErr w:type="spellEnd"/>
      <w:r w:rsidR="000016B9" w:rsidRPr="007C4B20">
        <w:rPr>
          <w:rFonts w:ascii="Times New Roman" w:hAnsi="Times New Roman" w:cs="Times New Roman"/>
          <w:color w:val="000000"/>
          <w:lang w:val="fr-FR"/>
        </w:rPr>
        <w:t xml:space="preserve">” (Page 7-8). </w:t>
      </w:r>
    </w:p>
    <w:p w14:paraId="1737EE2F" w14:textId="77777777" w:rsidR="000016B9" w:rsidRPr="000016B9" w:rsidRDefault="000016B9" w:rsidP="0009452A">
      <w:pPr>
        <w:widowControl w:val="0"/>
        <w:autoSpaceDE w:val="0"/>
        <w:autoSpaceDN w:val="0"/>
        <w:adjustRightInd w:val="0"/>
        <w:spacing w:after="240" w:line="340" w:lineRule="atLeast"/>
        <w:jc w:val="both"/>
        <w:rPr>
          <w:rFonts w:ascii="Times New Roman" w:hAnsi="Times New Roman" w:cs="Times New Roman"/>
          <w:color w:val="000000"/>
        </w:rPr>
      </w:pPr>
      <w:r w:rsidRPr="000016B9">
        <w:rPr>
          <w:rFonts w:ascii="Times New Roman" w:hAnsi="Times New Roman" w:cs="Times New Roman"/>
          <w:color w:val="000000"/>
        </w:rPr>
        <w:t xml:space="preserve">The LR model works with either continuous or categorical independent variables, or a combination of the two types, regardless whether they present a normal distribution or not (Costanzo et al., 2014). The underlying mathematical relationship between the dependent dichotomous variable (presence/absence of a landslide in the mapping unit and the </w:t>
      </w:r>
      <w:r w:rsidRPr="000016B9">
        <w:rPr>
          <w:rFonts w:ascii="Times New Roman" w:hAnsi="Times New Roman" w:cs="Times New Roman"/>
          <w:i/>
          <w:iCs/>
          <w:color w:val="000000"/>
        </w:rPr>
        <w:t xml:space="preserve">n </w:t>
      </w:r>
      <w:r w:rsidRPr="000016B9">
        <w:rPr>
          <w:rFonts w:ascii="Times New Roman" w:hAnsi="Times New Roman" w:cs="Times New Roman"/>
          <w:color w:val="000000"/>
        </w:rPr>
        <w:t>independent variables (</w:t>
      </w:r>
      <w:r w:rsidRPr="000016B9">
        <w:rPr>
          <w:rFonts w:ascii="Times New Roman" w:hAnsi="Times New Roman" w:cs="Times New Roman"/>
          <w:i/>
          <w:iCs/>
          <w:color w:val="000000"/>
        </w:rPr>
        <w:t>X</w:t>
      </w:r>
      <w:r w:rsidRPr="000016B9">
        <w:rPr>
          <w:rFonts w:ascii="Times New Roman" w:hAnsi="Times New Roman" w:cs="Times New Roman"/>
          <w:color w:val="000000"/>
          <w:position w:val="-3"/>
        </w:rPr>
        <w:t>1</w:t>
      </w:r>
      <w:r w:rsidRPr="000016B9">
        <w:rPr>
          <w:rFonts w:ascii="Times New Roman" w:hAnsi="Times New Roman" w:cs="Times New Roman"/>
          <w:color w:val="000000"/>
        </w:rPr>
        <w:t xml:space="preserve">, </w:t>
      </w:r>
      <w:proofErr w:type="gramStart"/>
      <w:r w:rsidRPr="000016B9">
        <w:rPr>
          <w:rFonts w:ascii="Times New Roman" w:hAnsi="Times New Roman" w:cs="Times New Roman"/>
          <w:color w:val="000000"/>
        </w:rPr>
        <w:t>...,</w:t>
      </w:r>
      <w:r w:rsidRPr="000016B9">
        <w:rPr>
          <w:rFonts w:ascii="Times New Roman" w:hAnsi="Times New Roman" w:cs="Times New Roman"/>
          <w:i/>
          <w:iCs/>
          <w:color w:val="000000"/>
        </w:rPr>
        <w:t>X</w:t>
      </w:r>
      <w:proofErr w:type="gramEnd"/>
      <w:r w:rsidRPr="000016B9">
        <w:rPr>
          <w:rFonts w:ascii="Times New Roman" w:hAnsi="Times New Roman" w:cs="Times New Roman"/>
          <w:color w:val="000000"/>
          <w:position w:val="-3"/>
        </w:rPr>
        <w:t>n</w:t>
      </w:r>
      <w:r w:rsidRPr="000016B9">
        <w:rPr>
          <w:rFonts w:ascii="Times New Roman" w:hAnsi="Times New Roman" w:cs="Times New Roman"/>
          <w:color w:val="000000"/>
        </w:rPr>
        <w:t>). Authors adopt the logistic regression (LR) model using a set of explanatory variables (</w:t>
      </w:r>
      <w:r w:rsidRPr="000016B9">
        <w:rPr>
          <w:rFonts w:ascii="Times New Roman" w:hAnsi="Times New Roman" w:cs="Times New Roman"/>
          <w:i/>
          <w:iCs/>
          <w:color w:val="000000"/>
        </w:rPr>
        <w:t>X</w:t>
      </w:r>
      <w:r w:rsidRPr="000016B9">
        <w:rPr>
          <w:rFonts w:ascii="Times New Roman" w:hAnsi="Times New Roman" w:cs="Times New Roman"/>
          <w:color w:val="000000"/>
          <w:position w:val="-3"/>
        </w:rPr>
        <w:t>1</w:t>
      </w:r>
      <w:r w:rsidRPr="000016B9">
        <w:rPr>
          <w:rFonts w:ascii="Times New Roman" w:hAnsi="Times New Roman" w:cs="Times New Roman"/>
          <w:color w:val="000000"/>
        </w:rPr>
        <w:t xml:space="preserve">, </w:t>
      </w:r>
      <w:r w:rsidRPr="000016B9">
        <w:rPr>
          <w:rFonts w:ascii="Times New Roman" w:hAnsi="Times New Roman" w:cs="Times New Roman"/>
          <w:i/>
          <w:iCs/>
          <w:color w:val="000000"/>
        </w:rPr>
        <w:t>X</w:t>
      </w:r>
      <w:r w:rsidRPr="000016B9">
        <w:rPr>
          <w:rFonts w:ascii="Times New Roman" w:hAnsi="Times New Roman" w:cs="Times New Roman"/>
          <w:color w:val="000000"/>
          <w:position w:val="-3"/>
        </w:rPr>
        <w:t>2</w:t>
      </w:r>
      <w:r w:rsidRPr="000016B9">
        <w:rPr>
          <w:rFonts w:ascii="Times New Roman" w:hAnsi="Times New Roman" w:cs="Times New Roman"/>
          <w:color w:val="000000"/>
        </w:rPr>
        <w:t xml:space="preserve">, and </w:t>
      </w:r>
      <w:r w:rsidRPr="000016B9">
        <w:rPr>
          <w:rFonts w:ascii="Times New Roman" w:hAnsi="Times New Roman" w:cs="Times New Roman"/>
          <w:i/>
          <w:iCs/>
          <w:color w:val="000000"/>
        </w:rPr>
        <w:t>X</w:t>
      </w:r>
      <w:r w:rsidRPr="000016B9">
        <w:rPr>
          <w:rFonts w:ascii="Times New Roman" w:hAnsi="Times New Roman" w:cs="Times New Roman"/>
          <w:color w:val="000000"/>
          <w:position w:val="-3"/>
        </w:rPr>
        <w:t>3</w:t>
      </w:r>
      <w:r w:rsidRPr="000016B9">
        <w:rPr>
          <w:rFonts w:ascii="Times New Roman" w:hAnsi="Times New Roman" w:cs="Times New Roman"/>
          <w:color w:val="000000"/>
        </w:rPr>
        <w:t xml:space="preserve">) that have in common the cumulated rainfall (max 15 min rainfall accumulation). My question is: the explanatory variables used for the Authors are really independent? For a better clarity and understanding, Authors should specify in detail this aspect. </w:t>
      </w:r>
    </w:p>
    <w:p w14:paraId="7D7F3653" w14:textId="77777777" w:rsidR="007C4B20" w:rsidRPr="00D968DF" w:rsidRDefault="007C4B20" w:rsidP="0009452A">
      <w:pPr>
        <w:widowControl w:val="0"/>
        <w:autoSpaceDE w:val="0"/>
        <w:autoSpaceDN w:val="0"/>
        <w:adjustRightInd w:val="0"/>
        <w:spacing w:after="240" w:line="340" w:lineRule="atLeast"/>
        <w:jc w:val="both"/>
        <w:rPr>
          <w:rFonts w:ascii="Times New Roman" w:hAnsi="Times New Roman" w:cs="Times New Roman"/>
          <w:color w:val="0000FF"/>
        </w:rPr>
      </w:pPr>
      <w:r w:rsidRPr="00D968DF">
        <w:rPr>
          <w:rFonts w:ascii="Times New Roman" w:hAnsi="Times New Roman" w:cs="Times New Roman"/>
          <w:color w:val="0000FF"/>
        </w:rPr>
        <w:t>Response</w:t>
      </w:r>
    </w:p>
    <w:p w14:paraId="4943258E" w14:textId="1FA22CB7" w:rsidR="00A76F31" w:rsidRDefault="00A76F31" w:rsidP="0009452A">
      <w:pPr>
        <w:widowControl w:val="0"/>
        <w:autoSpaceDE w:val="0"/>
        <w:autoSpaceDN w:val="0"/>
        <w:adjustRightInd w:val="0"/>
        <w:spacing w:after="240" w:line="340" w:lineRule="atLeast"/>
        <w:jc w:val="both"/>
        <w:rPr>
          <w:rFonts w:ascii="Times New Roman" w:hAnsi="Times New Roman" w:cs="Times New Roman"/>
          <w:color w:val="0000FF"/>
        </w:rPr>
      </w:pPr>
      <w:r>
        <w:rPr>
          <w:rFonts w:ascii="Times New Roman" w:hAnsi="Times New Roman" w:cs="Times New Roman"/>
          <w:color w:val="0000FF"/>
        </w:rPr>
        <w:t xml:space="preserve">Based on our interpretation of the reviewer’s comment, we assume that he/she wonders whether inclusion of the max 15min rainfall accumulation in all explanatory variables affects </w:t>
      </w:r>
      <w:r>
        <w:rPr>
          <w:rFonts w:ascii="Times New Roman" w:hAnsi="Times New Roman" w:cs="Times New Roman"/>
          <w:color w:val="0000FF"/>
        </w:rPr>
        <w:lastRenderedPageBreak/>
        <w:t xml:space="preserve">the dependence between explanatory variables. </w:t>
      </w:r>
    </w:p>
    <w:p w14:paraId="00623BD7" w14:textId="3133B11A" w:rsidR="00A76F31" w:rsidRDefault="00B45220" w:rsidP="0009452A">
      <w:pPr>
        <w:widowControl w:val="0"/>
        <w:autoSpaceDE w:val="0"/>
        <w:autoSpaceDN w:val="0"/>
        <w:adjustRightInd w:val="0"/>
        <w:spacing w:after="240" w:line="340" w:lineRule="atLeast"/>
        <w:jc w:val="both"/>
        <w:rPr>
          <w:rFonts w:ascii="Times New Roman" w:hAnsi="Times New Roman" w:cs="Times New Roman"/>
          <w:color w:val="0000FF"/>
        </w:rPr>
      </w:pPr>
      <w:r w:rsidRPr="006D28AA">
        <w:rPr>
          <w:rFonts w:ascii="Times New Roman" w:hAnsi="Times New Roman" w:cs="Times New Roman"/>
          <w:color w:val="0000FF"/>
        </w:rPr>
        <w:t xml:space="preserve">As it is </w:t>
      </w:r>
      <w:r w:rsidR="00A76F31">
        <w:rPr>
          <w:rFonts w:ascii="Times New Roman" w:hAnsi="Times New Roman" w:cs="Times New Roman"/>
          <w:color w:val="0000FF"/>
        </w:rPr>
        <w:t>shown</w:t>
      </w:r>
      <w:r w:rsidRPr="006D28AA">
        <w:rPr>
          <w:rFonts w:ascii="Times New Roman" w:hAnsi="Times New Roman" w:cs="Times New Roman"/>
          <w:color w:val="0000FF"/>
        </w:rPr>
        <w:t xml:space="preserve"> in the original </w:t>
      </w:r>
      <w:r w:rsidR="006D28AA" w:rsidRPr="006D28AA">
        <w:rPr>
          <w:rFonts w:ascii="Times New Roman" w:hAnsi="Times New Roman" w:cs="Times New Roman"/>
          <w:color w:val="0000FF"/>
        </w:rPr>
        <w:t xml:space="preserve">version of the manuscript, the three variables </w:t>
      </w:r>
      <w:r w:rsidR="006D28AA" w:rsidRPr="006D28AA">
        <w:rPr>
          <w:rFonts w:ascii="Times New Roman" w:hAnsi="Times New Roman" w:cs="Times New Roman"/>
          <w:i/>
          <w:iCs/>
          <w:color w:val="0000FF"/>
        </w:rPr>
        <w:t>X</w:t>
      </w:r>
      <w:r w:rsidR="006D28AA" w:rsidRPr="006D28AA">
        <w:rPr>
          <w:rFonts w:ascii="Times New Roman" w:hAnsi="Times New Roman" w:cs="Times New Roman"/>
          <w:i/>
          <w:iCs/>
          <w:color w:val="0000FF"/>
          <w:vertAlign w:val="subscript"/>
        </w:rPr>
        <w:t>1</w:t>
      </w:r>
      <w:r w:rsidR="006D28AA" w:rsidRPr="006D28AA">
        <w:rPr>
          <w:rFonts w:ascii="Times New Roman" w:hAnsi="Times New Roman" w:cs="Times New Roman"/>
          <w:i/>
          <w:iCs/>
          <w:color w:val="0000FF"/>
        </w:rPr>
        <w:t>,X</w:t>
      </w:r>
      <w:r w:rsidR="006D28AA" w:rsidRPr="006D28AA">
        <w:rPr>
          <w:rFonts w:ascii="Times New Roman" w:hAnsi="Times New Roman" w:cs="Times New Roman"/>
          <w:i/>
          <w:iCs/>
          <w:color w:val="0000FF"/>
          <w:vertAlign w:val="subscript"/>
        </w:rPr>
        <w:t>2</w:t>
      </w:r>
      <w:r w:rsidR="006D28AA" w:rsidRPr="006D28AA">
        <w:rPr>
          <w:rFonts w:ascii="Times New Roman" w:hAnsi="Times New Roman" w:cs="Times New Roman"/>
          <w:i/>
          <w:iCs/>
          <w:color w:val="0000FF"/>
        </w:rPr>
        <w:t>,X</w:t>
      </w:r>
      <w:r w:rsidR="006D28AA" w:rsidRPr="006D28AA">
        <w:rPr>
          <w:rFonts w:ascii="Times New Roman" w:hAnsi="Times New Roman" w:cs="Times New Roman"/>
          <w:i/>
          <w:iCs/>
          <w:color w:val="0000FF"/>
          <w:vertAlign w:val="subscript"/>
        </w:rPr>
        <w:t>3</w:t>
      </w:r>
      <w:r w:rsidR="006D28AA">
        <w:rPr>
          <w:rFonts w:ascii="Times New Roman" w:hAnsi="Times New Roman" w:cs="Times New Roman"/>
          <w:color w:val="0000FF"/>
        </w:rPr>
        <w:t xml:space="preserve"> are defined as the product of max 15min rainfall accumulation with</w:t>
      </w:r>
      <w:r w:rsidR="00A76F31">
        <w:rPr>
          <w:rFonts w:ascii="Times New Roman" w:hAnsi="Times New Roman" w:cs="Times New Roman"/>
          <w:color w:val="0000FF"/>
        </w:rPr>
        <w:t xml:space="preserve"> the</w:t>
      </w:r>
      <w:r w:rsidR="006D28AA">
        <w:rPr>
          <w:rFonts w:ascii="Times New Roman" w:hAnsi="Times New Roman" w:cs="Times New Roman"/>
          <w:color w:val="0000FF"/>
        </w:rPr>
        <w:t xml:space="preserve"> 1)average normalized </w:t>
      </w:r>
      <w:proofErr w:type="spellStart"/>
      <w:r w:rsidR="006D28AA">
        <w:rPr>
          <w:rFonts w:ascii="Times New Roman" w:hAnsi="Times New Roman" w:cs="Times New Roman"/>
          <w:color w:val="0000FF"/>
        </w:rPr>
        <w:t>dNBR</w:t>
      </w:r>
      <w:proofErr w:type="spellEnd"/>
      <w:r w:rsidR="006D28AA">
        <w:rPr>
          <w:rFonts w:ascii="Times New Roman" w:hAnsi="Times New Roman" w:cs="Times New Roman"/>
          <w:color w:val="0000FF"/>
        </w:rPr>
        <w:t>, 2) proportion of upslope area burned with gradients &gt;23deg,</w:t>
      </w:r>
      <w:r w:rsidR="00A76F31">
        <w:rPr>
          <w:rFonts w:ascii="Times New Roman" w:hAnsi="Times New Roman" w:cs="Times New Roman"/>
          <w:color w:val="0000FF"/>
        </w:rPr>
        <w:t xml:space="preserve">and </w:t>
      </w:r>
      <w:r w:rsidR="006D28AA">
        <w:rPr>
          <w:rFonts w:ascii="Times New Roman" w:hAnsi="Times New Roman" w:cs="Times New Roman"/>
          <w:color w:val="0000FF"/>
        </w:rPr>
        <w:t xml:space="preserve"> 3) soil KF-Factor.</w:t>
      </w:r>
      <w:r w:rsidR="001E0473">
        <w:rPr>
          <w:rFonts w:ascii="Times New Roman" w:hAnsi="Times New Roman" w:cs="Times New Roman"/>
          <w:color w:val="0000FF"/>
        </w:rPr>
        <w:t xml:space="preserve"> Therefore, the correlation (i.e. dependence) between those 3 variables (</w:t>
      </w:r>
      <w:proofErr w:type="spellStart"/>
      <w:r w:rsidR="001E0473">
        <w:rPr>
          <w:rFonts w:ascii="Times New Roman" w:hAnsi="Times New Roman" w:cs="Times New Roman"/>
          <w:color w:val="0000FF"/>
        </w:rPr>
        <w:t>dNBR</w:t>
      </w:r>
      <w:proofErr w:type="spellEnd"/>
      <w:r w:rsidR="001E0473">
        <w:rPr>
          <w:rFonts w:ascii="Times New Roman" w:hAnsi="Times New Roman" w:cs="Times New Roman"/>
          <w:color w:val="0000FF"/>
        </w:rPr>
        <w:t>, upslope burned % and KF-factor) is not affected by the multiplication with the rainfall accumulation</w:t>
      </w:r>
      <w:r w:rsidR="00A76F31">
        <w:rPr>
          <w:rFonts w:ascii="Times New Roman" w:hAnsi="Times New Roman" w:cs="Times New Roman"/>
          <w:color w:val="0000FF"/>
        </w:rPr>
        <w:t xml:space="preserve"> (i.e. correlation between x1 and x2 is the same </w:t>
      </w:r>
      <w:r w:rsidR="00FF1088">
        <w:rPr>
          <w:rFonts w:ascii="Times New Roman" w:hAnsi="Times New Roman" w:cs="Times New Roman"/>
          <w:color w:val="0000FF"/>
        </w:rPr>
        <w:t>as correlation between</w:t>
      </w:r>
      <w:r w:rsidR="00A76F31">
        <w:rPr>
          <w:rFonts w:ascii="Times New Roman" w:hAnsi="Times New Roman" w:cs="Times New Roman"/>
          <w:color w:val="0000FF"/>
        </w:rPr>
        <w:t xml:space="preserve"> a*x1 and a*x2). Essentially, in the formulation of explanatory variables (proposed by Staley et al. 2016, 2017) the 15min rainfall accumulation is used to weigh the three variables mentioned above.</w:t>
      </w:r>
    </w:p>
    <w:p w14:paraId="65B5CD1D" w14:textId="689862BE" w:rsidR="00A61BCB" w:rsidRDefault="00A61BCB" w:rsidP="0009452A">
      <w:pPr>
        <w:widowControl w:val="0"/>
        <w:autoSpaceDE w:val="0"/>
        <w:autoSpaceDN w:val="0"/>
        <w:adjustRightInd w:val="0"/>
        <w:spacing w:after="240" w:line="340" w:lineRule="atLeast"/>
        <w:jc w:val="both"/>
        <w:rPr>
          <w:rFonts w:ascii="Times New Roman" w:hAnsi="Times New Roman" w:cs="Times New Roman"/>
          <w:color w:val="0000FF"/>
        </w:rPr>
      </w:pPr>
      <w:r>
        <w:rPr>
          <w:rFonts w:ascii="Times New Roman" w:hAnsi="Times New Roman" w:cs="Times New Roman"/>
          <w:color w:val="0000FF"/>
        </w:rPr>
        <w:t xml:space="preserve">We clarify this in the revised version by stating that </w:t>
      </w:r>
    </w:p>
    <w:p w14:paraId="07FF4F78" w14:textId="324B132F" w:rsidR="00A61BCB" w:rsidRPr="00A61BCB" w:rsidRDefault="00A61BCB" w:rsidP="0009452A">
      <w:pPr>
        <w:widowControl w:val="0"/>
        <w:autoSpaceDE w:val="0"/>
        <w:autoSpaceDN w:val="0"/>
        <w:adjustRightInd w:val="0"/>
        <w:spacing w:after="240" w:line="340" w:lineRule="atLeast"/>
        <w:jc w:val="both"/>
        <w:rPr>
          <w:rFonts w:ascii="Times New Roman" w:hAnsi="Times New Roman" w:cs="Times New Roman"/>
          <w:i/>
          <w:iCs/>
          <w:color w:val="0000FF"/>
        </w:rPr>
      </w:pPr>
      <w:r>
        <w:rPr>
          <w:rFonts w:ascii="Times New Roman" w:hAnsi="Times New Roman" w:cs="Times New Roman"/>
          <w:color w:val="0000FF"/>
        </w:rPr>
        <w:t>“</w:t>
      </w:r>
      <w:r w:rsidRPr="00A61BCB">
        <w:rPr>
          <w:rFonts w:ascii="Times New Roman" w:hAnsi="Times New Roman" w:cs="Times New Roman"/>
          <w:i/>
          <w:iCs/>
          <w:color w:val="0000FF"/>
        </w:rPr>
        <w:t>Based on this formulation,</w:t>
      </w:r>
      <w:r w:rsidR="00FF1088">
        <w:rPr>
          <w:rFonts w:ascii="Times New Roman" w:hAnsi="Times New Roman" w:cs="Times New Roman"/>
          <w:i/>
          <w:iCs/>
          <w:color w:val="0000FF"/>
        </w:rPr>
        <w:t xml:space="preserve"> information on</w:t>
      </w:r>
      <w:r w:rsidRPr="00A61BCB">
        <w:rPr>
          <w:rFonts w:ascii="Times New Roman" w:hAnsi="Times New Roman" w:cs="Times New Roman"/>
          <w:i/>
          <w:iCs/>
          <w:color w:val="0000FF"/>
        </w:rPr>
        <w:t xml:space="preserve"> the maximum 15 min rainfall accumulation is used </w:t>
      </w:r>
      <w:r w:rsidR="00FF1088">
        <w:rPr>
          <w:rFonts w:ascii="Times New Roman" w:hAnsi="Times New Roman" w:cs="Times New Roman"/>
          <w:i/>
          <w:iCs/>
          <w:color w:val="0000FF"/>
        </w:rPr>
        <w:t>to weigh</w:t>
      </w:r>
      <w:r w:rsidRPr="00A61BCB">
        <w:rPr>
          <w:rFonts w:ascii="Times New Roman" w:hAnsi="Times New Roman" w:cs="Times New Roman"/>
          <w:i/>
          <w:iCs/>
          <w:color w:val="0000FF"/>
        </w:rPr>
        <w:t xml:space="preserve"> the other three parameters (upslope burned area, average </w:t>
      </w:r>
      <w:proofErr w:type="spellStart"/>
      <w:r w:rsidRPr="00A61BCB">
        <w:rPr>
          <w:rFonts w:ascii="Times New Roman" w:hAnsi="Times New Roman" w:cs="Times New Roman"/>
          <w:i/>
          <w:iCs/>
          <w:color w:val="0000FF"/>
        </w:rPr>
        <w:t>dNBR</w:t>
      </w:r>
      <w:proofErr w:type="spellEnd"/>
      <w:r w:rsidRPr="00A61BCB">
        <w:rPr>
          <w:rFonts w:ascii="Times New Roman" w:hAnsi="Times New Roman" w:cs="Times New Roman"/>
          <w:i/>
          <w:iCs/>
          <w:color w:val="0000FF"/>
        </w:rPr>
        <w:t xml:space="preserve"> and KF-factor) considered.”</w:t>
      </w:r>
    </w:p>
    <w:p w14:paraId="7AEAE00C" w14:textId="77777777" w:rsidR="00A76F31" w:rsidRDefault="00A76F31" w:rsidP="0009452A">
      <w:pPr>
        <w:widowControl w:val="0"/>
        <w:autoSpaceDE w:val="0"/>
        <w:autoSpaceDN w:val="0"/>
        <w:adjustRightInd w:val="0"/>
        <w:spacing w:after="240" w:line="340" w:lineRule="atLeast"/>
        <w:jc w:val="both"/>
        <w:rPr>
          <w:rFonts w:ascii="Times New Roman" w:hAnsi="Times New Roman" w:cs="Times New Roman"/>
          <w:color w:val="0000FF"/>
        </w:rPr>
      </w:pPr>
    </w:p>
    <w:p w14:paraId="57B9476E" w14:textId="539E4C88" w:rsidR="000016B9" w:rsidRPr="008404B8" w:rsidRDefault="00EC05AD" w:rsidP="0009452A">
      <w:pPr>
        <w:widowControl w:val="0"/>
        <w:autoSpaceDE w:val="0"/>
        <w:autoSpaceDN w:val="0"/>
        <w:adjustRightInd w:val="0"/>
        <w:spacing w:after="240" w:line="340" w:lineRule="atLeast"/>
        <w:jc w:val="both"/>
        <w:rPr>
          <w:rFonts w:ascii="Times New Roman" w:hAnsi="Times New Roman" w:cs="Times New Roman"/>
          <w:color w:val="000000"/>
        </w:rPr>
      </w:pPr>
      <w:r w:rsidRPr="008404B8">
        <w:rPr>
          <w:rFonts w:ascii="Times New Roman" w:hAnsi="Times New Roman" w:cs="Times New Roman"/>
          <w:b/>
          <w:bCs/>
          <w:color w:val="000000"/>
        </w:rPr>
        <w:t>1.8</w:t>
      </w:r>
      <w:r w:rsidRPr="008404B8">
        <w:rPr>
          <w:rFonts w:ascii="Times New Roman" w:hAnsi="Times New Roman" w:cs="Times New Roman"/>
          <w:color w:val="000000"/>
        </w:rPr>
        <w:t xml:space="preserve"> </w:t>
      </w:r>
      <w:r w:rsidR="000016B9" w:rsidRPr="008404B8">
        <w:rPr>
          <w:rFonts w:ascii="Times New Roman" w:hAnsi="Times New Roman" w:cs="Times New Roman"/>
          <w:color w:val="000000"/>
        </w:rPr>
        <w:t xml:space="preserve">Section 4.1.3 “Random forest” (Page 8-9). </w:t>
      </w:r>
    </w:p>
    <w:p w14:paraId="758E2506" w14:textId="77777777" w:rsidR="000016B9" w:rsidRPr="000016B9" w:rsidRDefault="000016B9" w:rsidP="0009452A">
      <w:pPr>
        <w:widowControl w:val="0"/>
        <w:autoSpaceDE w:val="0"/>
        <w:autoSpaceDN w:val="0"/>
        <w:adjustRightInd w:val="0"/>
        <w:spacing w:after="240" w:line="340" w:lineRule="atLeast"/>
        <w:jc w:val="both"/>
        <w:rPr>
          <w:rFonts w:ascii="Times New Roman" w:hAnsi="Times New Roman" w:cs="Times New Roman"/>
          <w:color w:val="000000"/>
        </w:rPr>
      </w:pPr>
      <w:r w:rsidRPr="000016B9">
        <w:rPr>
          <w:rFonts w:ascii="Times New Roman" w:hAnsi="Times New Roman" w:cs="Times New Roman"/>
          <w:color w:val="000000"/>
        </w:rPr>
        <w:t>Authors stated that “</w:t>
      </w:r>
      <w:r w:rsidRPr="000016B9">
        <w:rPr>
          <w:rFonts w:ascii="Times New Roman" w:hAnsi="Times New Roman" w:cs="Times New Roman"/>
          <w:i/>
          <w:iCs/>
          <w:color w:val="000000"/>
        </w:rPr>
        <w:t>The first model (RF-ED) was developed using the variables of rainfall accumulation and duration. It is the model that we consider as the one with minimum data requirements, given that only two rainfall variables are used for the prediction.</w:t>
      </w:r>
      <w:r w:rsidRPr="000016B9">
        <w:rPr>
          <w:rFonts w:ascii="Times New Roman" w:hAnsi="Times New Roman" w:cs="Times New Roman"/>
          <w:color w:val="000000"/>
        </w:rPr>
        <w:t xml:space="preserve">” (Page 9, Lines 10-12), but in the Page 9, (Lines 2-5) the Authors indicate they have used also an extra categorical variable (named “Region class”). The authors should better explain the total number of variables used and verify if it is in agreement with Table 3. </w:t>
      </w:r>
    </w:p>
    <w:p w14:paraId="79AE943F" w14:textId="77777777" w:rsidR="007C4B20" w:rsidRPr="007C4B20" w:rsidRDefault="007C4B20" w:rsidP="0009452A">
      <w:pPr>
        <w:widowControl w:val="0"/>
        <w:autoSpaceDE w:val="0"/>
        <w:autoSpaceDN w:val="0"/>
        <w:adjustRightInd w:val="0"/>
        <w:spacing w:after="240" w:line="340" w:lineRule="atLeast"/>
        <w:jc w:val="both"/>
        <w:rPr>
          <w:rFonts w:ascii="Times New Roman" w:hAnsi="Times New Roman" w:cs="Times New Roman"/>
          <w:color w:val="0000FF"/>
        </w:rPr>
      </w:pPr>
      <w:r w:rsidRPr="007C4B20">
        <w:rPr>
          <w:rFonts w:ascii="Times New Roman" w:hAnsi="Times New Roman" w:cs="Times New Roman"/>
          <w:color w:val="0000FF"/>
        </w:rPr>
        <w:t>Response</w:t>
      </w:r>
    </w:p>
    <w:p w14:paraId="397A23EE" w14:textId="5A079BCA" w:rsidR="007C4B20" w:rsidRDefault="00EE49AC" w:rsidP="0009452A">
      <w:pPr>
        <w:widowControl w:val="0"/>
        <w:autoSpaceDE w:val="0"/>
        <w:autoSpaceDN w:val="0"/>
        <w:adjustRightInd w:val="0"/>
        <w:spacing w:after="240" w:line="340" w:lineRule="atLeast"/>
        <w:jc w:val="both"/>
        <w:rPr>
          <w:rFonts w:ascii="Times New Roman" w:hAnsi="Times New Roman" w:cs="Times New Roman"/>
          <w:color w:val="0000FF"/>
        </w:rPr>
      </w:pPr>
      <w:r>
        <w:rPr>
          <w:rFonts w:ascii="Times New Roman" w:hAnsi="Times New Roman" w:cs="Times New Roman"/>
          <w:color w:val="0000FF"/>
        </w:rPr>
        <w:t>We would like to thank the reviewer for pointing this inconsistency. We have revised the text appropriately according to the following</w:t>
      </w:r>
    </w:p>
    <w:p w14:paraId="70F0824D" w14:textId="027B4067" w:rsidR="00EE49AC" w:rsidRPr="00EE49AC" w:rsidRDefault="00EE49AC" w:rsidP="0009452A">
      <w:pPr>
        <w:widowControl w:val="0"/>
        <w:autoSpaceDE w:val="0"/>
        <w:autoSpaceDN w:val="0"/>
        <w:adjustRightInd w:val="0"/>
        <w:spacing w:after="240" w:line="340" w:lineRule="atLeast"/>
        <w:jc w:val="both"/>
        <w:rPr>
          <w:rFonts w:ascii="Times New Roman" w:hAnsi="Times New Roman" w:cs="Times New Roman"/>
          <w:i/>
          <w:iCs/>
          <w:color w:val="0000FF"/>
        </w:rPr>
      </w:pPr>
      <w:r>
        <w:rPr>
          <w:rFonts w:ascii="Times New Roman" w:hAnsi="Times New Roman" w:cs="Times New Roman"/>
          <w:i/>
          <w:iCs/>
          <w:color w:val="0000FF"/>
        </w:rPr>
        <w:t>“</w:t>
      </w:r>
      <w:r w:rsidRPr="00EE49AC">
        <w:rPr>
          <w:rFonts w:ascii="Times New Roman" w:hAnsi="Times New Roman" w:cs="Times New Roman"/>
          <w:i/>
          <w:iCs/>
          <w:color w:val="0000FF"/>
        </w:rPr>
        <w:t>The first model (RF-ED) was developed using the variables of rainfall accumulation, duration and region class. It is the model that we consider as the one with minimum data requirements, given that only two rainfall variables and a region classification is used for the prediction.</w:t>
      </w:r>
      <w:r>
        <w:rPr>
          <w:rFonts w:ascii="Times New Roman" w:hAnsi="Times New Roman" w:cs="Times New Roman"/>
          <w:i/>
          <w:iCs/>
          <w:color w:val="0000FF"/>
        </w:rPr>
        <w:t>”</w:t>
      </w:r>
    </w:p>
    <w:p w14:paraId="692F5D86" w14:textId="13982D65" w:rsidR="000016B9" w:rsidRPr="000016B9" w:rsidRDefault="00EC05AD" w:rsidP="0009452A">
      <w:pPr>
        <w:widowControl w:val="0"/>
        <w:autoSpaceDE w:val="0"/>
        <w:autoSpaceDN w:val="0"/>
        <w:adjustRightInd w:val="0"/>
        <w:spacing w:after="240" w:line="340" w:lineRule="atLeast"/>
        <w:jc w:val="both"/>
        <w:rPr>
          <w:rFonts w:ascii="Times New Roman" w:hAnsi="Times New Roman" w:cs="Times New Roman"/>
          <w:color w:val="000000"/>
        </w:rPr>
      </w:pPr>
      <w:r w:rsidRPr="00752186">
        <w:rPr>
          <w:rFonts w:ascii="Times New Roman" w:hAnsi="Times New Roman" w:cs="Times New Roman"/>
          <w:b/>
          <w:bCs/>
          <w:color w:val="000000"/>
        </w:rPr>
        <w:t>1.9</w:t>
      </w:r>
      <w:r w:rsidRPr="00752186">
        <w:rPr>
          <w:rFonts w:ascii="Times New Roman" w:hAnsi="Times New Roman" w:cs="Times New Roman"/>
          <w:color w:val="000000"/>
        </w:rPr>
        <w:t xml:space="preserve"> </w:t>
      </w:r>
      <w:r w:rsidR="000016B9" w:rsidRPr="00752186">
        <w:rPr>
          <w:rFonts w:ascii="Times New Roman" w:hAnsi="Times New Roman" w:cs="Times New Roman"/>
          <w:color w:val="000000"/>
        </w:rPr>
        <w:t>Section 4.3 “Identification of thresholds” (Page 10, Lines 11-25).</w:t>
      </w:r>
      <w:r w:rsidR="000016B9" w:rsidRPr="000016B9">
        <w:rPr>
          <w:rFonts w:ascii="Times New Roman" w:hAnsi="Times New Roman" w:cs="Times New Roman"/>
          <w:color w:val="000000"/>
        </w:rPr>
        <w:t xml:space="preserve"> </w:t>
      </w:r>
    </w:p>
    <w:p w14:paraId="5923D1BE" w14:textId="77777777" w:rsidR="000016B9" w:rsidRPr="000016B9" w:rsidRDefault="000016B9" w:rsidP="0009452A">
      <w:pPr>
        <w:widowControl w:val="0"/>
        <w:autoSpaceDE w:val="0"/>
        <w:autoSpaceDN w:val="0"/>
        <w:adjustRightInd w:val="0"/>
        <w:spacing w:after="240" w:line="340" w:lineRule="atLeast"/>
        <w:jc w:val="both"/>
        <w:rPr>
          <w:rFonts w:ascii="Times New Roman" w:hAnsi="Times New Roman" w:cs="Times New Roman"/>
          <w:color w:val="000000"/>
        </w:rPr>
      </w:pPr>
      <w:r w:rsidRPr="000016B9">
        <w:rPr>
          <w:rFonts w:ascii="Times New Roman" w:hAnsi="Times New Roman" w:cs="Times New Roman"/>
          <w:color w:val="000000"/>
        </w:rPr>
        <w:t>This section is very short. Authors should better argue and comment the obtained results. I suggest to include in the paper a new Figure that show the distribution of the (</w:t>
      </w:r>
      <w:proofErr w:type="gramStart"/>
      <w:r w:rsidRPr="000016B9">
        <w:rPr>
          <w:rFonts w:ascii="Times New Roman" w:hAnsi="Times New Roman" w:cs="Times New Roman"/>
          <w:color w:val="000000"/>
        </w:rPr>
        <w:t>D,E</w:t>
      </w:r>
      <w:proofErr w:type="gramEnd"/>
      <w:r w:rsidRPr="000016B9">
        <w:rPr>
          <w:rFonts w:ascii="Times New Roman" w:hAnsi="Times New Roman" w:cs="Times New Roman"/>
          <w:color w:val="000000"/>
        </w:rPr>
        <w:t xml:space="preserve">) pairs with the rainfall thresholds and their uncertainties. In </w:t>
      </w:r>
      <w:proofErr w:type="gramStart"/>
      <w:r w:rsidRPr="000016B9">
        <w:rPr>
          <w:rFonts w:ascii="Times New Roman" w:hAnsi="Times New Roman" w:cs="Times New Roman"/>
          <w:color w:val="000000"/>
        </w:rPr>
        <w:t>addition</w:t>
      </w:r>
      <w:proofErr w:type="gramEnd"/>
      <w:r w:rsidRPr="000016B9">
        <w:rPr>
          <w:rFonts w:ascii="Times New Roman" w:hAnsi="Times New Roman" w:cs="Times New Roman"/>
          <w:color w:val="000000"/>
        </w:rPr>
        <w:t xml:space="preserve"> the Authors should better explain how they reconstructed the rainfall conditions responsible of the DF and </w:t>
      </w:r>
      <w:proofErr w:type="spellStart"/>
      <w:r w:rsidRPr="000016B9">
        <w:rPr>
          <w:rFonts w:ascii="Times New Roman" w:hAnsi="Times New Roman" w:cs="Times New Roman"/>
          <w:color w:val="000000"/>
        </w:rPr>
        <w:t>noDF</w:t>
      </w:r>
      <w:proofErr w:type="spellEnd"/>
      <w:r w:rsidRPr="000016B9">
        <w:rPr>
          <w:rFonts w:ascii="Times New Roman" w:hAnsi="Times New Roman" w:cs="Times New Roman"/>
          <w:color w:val="000000"/>
        </w:rPr>
        <w:t>. In particular, if have been used the subjective or objective methods (</w:t>
      </w:r>
      <w:proofErr w:type="spellStart"/>
      <w:r w:rsidRPr="000016B9">
        <w:rPr>
          <w:rFonts w:ascii="Times New Roman" w:hAnsi="Times New Roman" w:cs="Times New Roman"/>
          <w:color w:val="000000"/>
        </w:rPr>
        <w:t>Vessia</w:t>
      </w:r>
      <w:proofErr w:type="spellEnd"/>
      <w:r w:rsidRPr="000016B9">
        <w:rPr>
          <w:rFonts w:ascii="Times New Roman" w:hAnsi="Times New Roman" w:cs="Times New Roman"/>
          <w:color w:val="000000"/>
        </w:rPr>
        <w:t xml:space="preserve"> et al., 2014; Rossi et al. 2017; </w:t>
      </w:r>
      <w:proofErr w:type="spellStart"/>
      <w:r w:rsidRPr="000016B9">
        <w:rPr>
          <w:rFonts w:ascii="Times New Roman" w:hAnsi="Times New Roman" w:cs="Times New Roman"/>
          <w:color w:val="000000"/>
        </w:rPr>
        <w:t>Melillo</w:t>
      </w:r>
      <w:proofErr w:type="spellEnd"/>
      <w:r w:rsidRPr="000016B9">
        <w:rPr>
          <w:rFonts w:ascii="Times New Roman" w:hAnsi="Times New Roman" w:cs="Times New Roman"/>
          <w:color w:val="000000"/>
        </w:rPr>
        <w:t xml:space="preserve"> </w:t>
      </w:r>
      <w:r w:rsidRPr="000016B9">
        <w:rPr>
          <w:rFonts w:ascii="Times New Roman" w:hAnsi="Times New Roman" w:cs="Times New Roman"/>
          <w:color w:val="000000"/>
        </w:rPr>
        <w:lastRenderedPageBreak/>
        <w:t xml:space="preserve">et al. 2015, 2018). </w:t>
      </w:r>
    </w:p>
    <w:p w14:paraId="1DC142CC" w14:textId="77777777" w:rsidR="007C4B20" w:rsidRPr="007C4B20" w:rsidRDefault="007C4B20" w:rsidP="0009452A">
      <w:pPr>
        <w:widowControl w:val="0"/>
        <w:autoSpaceDE w:val="0"/>
        <w:autoSpaceDN w:val="0"/>
        <w:adjustRightInd w:val="0"/>
        <w:spacing w:after="240" w:line="340" w:lineRule="atLeast"/>
        <w:jc w:val="both"/>
        <w:rPr>
          <w:rFonts w:ascii="Times New Roman" w:hAnsi="Times New Roman" w:cs="Times New Roman"/>
          <w:color w:val="0000FF"/>
        </w:rPr>
      </w:pPr>
      <w:r w:rsidRPr="007C4B20">
        <w:rPr>
          <w:rFonts w:ascii="Times New Roman" w:hAnsi="Times New Roman" w:cs="Times New Roman"/>
          <w:color w:val="0000FF"/>
        </w:rPr>
        <w:t>Response</w:t>
      </w:r>
    </w:p>
    <w:p w14:paraId="7E6FEE3E" w14:textId="77777777" w:rsidR="002A771D" w:rsidRDefault="00A96CDD" w:rsidP="0009452A">
      <w:pPr>
        <w:widowControl w:val="0"/>
        <w:autoSpaceDE w:val="0"/>
        <w:autoSpaceDN w:val="0"/>
        <w:adjustRightInd w:val="0"/>
        <w:spacing w:after="240" w:line="340" w:lineRule="atLeast"/>
        <w:jc w:val="both"/>
        <w:rPr>
          <w:ins w:id="1" w:author="Nikolopoulos, Efthymios" w:date="2018-07-10T17:42:00Z"/>
          <w:rFonts w:ascii="Times New Roman" w:hAnsi="Times New Roman" w:cs="Times New Roman"/>
          <w:color w:val="0000FF"/>
        </w:rPr>
      </w:pPr>
      <w:r>
        <w:rPr>
          <w:rFonts w:ascii="Times New Roman" w:hAnsi="Times New Roman" w:cs="Times New Roman"/>
          <w:color w:val="0000FF"/>
        </w:rPr>
        <w:t xml:space="preserve">We would like to note that section 4.3. belongs to “Methodology” section and as such, it is not the appropriate section to present results. In section 4.3. we describe the methodology for selecting the thresholds in </w:t>
      </w:r>
      <w:proofErr w:type="gramStart"/>
      <w:r>
        <w:rPr>
          <w:rFonts w:ascii="Times New Roman" w:hAnsi="Times New Roman" w:cs="Times New Roman"/>
          <w:color w:val="0000FF"/>
        </w:rPr>
        <w:t>E,D</w:t>
      </w:r>
      <w:proofErr w:type="gramEnd"/>
      <w:r>
        <w:rPr>
          <w:rFonts w:ascii="Times New Roman" w:hAnsi="Times New Roman" w:cs="Times New Roman"/>
          <w:color w:val="0000FF"/>
        </w:rPr>
        <w:t xml:space="preserve"> space (for ED model) or probability space (for LR and RF). To improve our description for the ED threshold we have updated Figure 4 to demonstrate an example of selected ED threshold that maximizes threat score.</w:t>
      </w:r>
    </w:p>
    <w:p w14:paraId="5E04F160" w14:textId="77777777" w:rsidR="00752186" w:rsidRDefault="00752186" w:rsidP="0009452A">
      <w:pPr>
        <w:widowControl w:val="0"/>
        <w:autoSpaceDE w:val="0"/>
        <w:autoSpaceDN w:val="0"/>
        <w:adjustRightInd w:val="0"/>
        <w:spacing w:after="240" w:line="340" w:lineRule="atLeast"/>
        <w:jc w:val="both"/>
        <w:rPr>
          <w:rFonts w:ascii="Times New Roman" w:hAnsi="Times New Roman" w:cs="Times New Roman"/>
          <w:color w:val="0000FF"/>
        </w:rPr>
      </w:pPr>
      <w:r>
        <w:rPr>
          <w:rFonts w:ascii="Times New Roman" w:hAnsi="Times New Roman" w:cs="Times New Roman"/>
          <w:color w:val="0000FF"/>
        </w:rPr>
        <w:t>Rainfall characteristics were calculated using the approach described in Kean et al. (2011). We have added the following in the manuscript to clarify this aspect.</w:t>
      </w:r>
    </w:p>
    <w:p w14:paraId="1A2C3DB7" w14:textId="2B5F7B9D" w:rsidR="007C4B20" w:rsidRPr="00752186" w:rsidRDefault="00752186" w:rsidP="00752186">
      <w:pPr>
        <w:widowControl w:val="0"/>
        <w:autoSpaceDE w:val="0"/>
        <w:autoSpaceDN w:val="0"/>
        <w:adjustRightInd w:val="0"/>
        <w:spacing w:after="240" w:line="340" w:lineRule="atLeast"/>
        <w:jc w:val="both"/>
        <w:rPr>
          <w:rFonts w:ascii="Times New Roman" w:hAnsi="Times New Roman" w:cs="Times New Roman"/>
          <w:i/>
          <w:iCs/>
          <w:color w:val="0000FF"/>
        </w:rPr>
      </w:pPr>
      <w:r w:rsidRPr="00752186">
        <w:rPr>
          <w:rFonts w:ascii="Times New Roman" w:hAnsi="Times New Roman" w:cs="Times New Roman"/>
          <w:i/>
          <w:iCs/>
          <w:color w:val="0000FF"/>
        </w:rPr>
        <w:t xml:space="preserve">“According to the description of the dataset provided in Staley et al. (2016), the rainfall characteristics (peak intensities, accumulation </w:t>
      </w:r>
      <w:proofErr w:type="spellStart"/>
      <w:r w:rsidRPr="00752186">
        <w:rPr>
          <w:rFonts w:ascii="Times New Roman" w:hAnsi="Times New Roman" w:cs="Times New Roman"/>
          <w:i/>
          <w:iCs/>
          <w:color w:val="0000FF"/>
        </w:rPr>
        <w:t>etc</w:t>
      </w:r>
      <w:proofErr w:type="spellEnd"/>
      <w:r w:rsidRPr="00752186">
        <w:rPr>
          <w:rFonts w:ascii="Times New Roman" w:hAnsi="Times New Roman" w:cs="Times New Roman"/>
          <w:i/>
          <w:iCs/>
          <w:color w:val="0000FF"/>
        </w:rPr>
        <w:t>) were calculated using a backwards differencing approach (Kean et al., 2011).”</w:t>
      </w:r>
    </w:p>
    <w:p w14:paraId="2B805083" w14:textId="14958454" w:rsidR="0009452A" w:rsidRDefault="0009452A" w:rsidP="0009452A">
      <w:pPr>
        <w:widowControl w:val="0"/>
        <w:autoSpaceDE w:val="0"/>
        <w:autoSpaceDN w:val="0"/>
        <w:adjustRightInd w:val="0"/>
        <w:spacing w:after="240" w:line="340" w:lineRule="atLeast"/>
        <w:jc w:val="both"/>
        <w:rPr>
          <w:rFonts w:ascii="Times New Roman" w:hAnsi="Times New Roman" w:cs="Times New Roman"/>
          <w:color w:val="0000FF"/>
        </w:rPr>
      </w:pPr>
      <w:r>
        <w:rPr>
          <w:rFonts w:ascii="Times New Roman" w:hAnsi="Times New Roman" w:cs="Times New Roman"/>
          <w:color w:val="0000FF"/>
        </w:rPr>
        <w:t>Uncertainty is a very important aspect and we would like to thank that reviewer for highlighting this. Although we do not explicitly present the uncertainty in the model parameters (e.g. for ED models) we present the variability in the model performance as a result of the sampling uncertainty during the random sampling validation. To better describe this and discuss in more detail the importance of uncertainty, we have revised the text in section 5.1 as follows:</w:t>
      </w:r>
    </w:p>
    <w:p w14:paraId="12DFD484" w14:textId="6E5D2F32" w:rsidR="000B098D" w:rsidRPr="0009452A" w:rsidRDefault="0009452A" w:rsidP="0009452A">
      <w:pPr>
        <w:jc w:val="both"/>
        <w:rPr>
          <w:rFonts w:ascii="Times New Roman" w:hAnsi="Times New Roman" w:cs="Times New Roman"/>
          <w:i/>
          <w:iCs/>
          <w:color w:val="0000FF"/>
        </w:rPr>
      </w:pPr>
      <w:r>
        <w:rPr>
          <w:rFonts w:ascii="Times New Roman" w:hAnsi="Times New Roman" w:cs="Times New Roman"/>
          <w:i/>
          <w:iCs/>
          <w:color w:val="0000FF"/>
        </w:rPr>
        <w:t>“</w:t>
      </w:r>
      <w:r w:rsidR="000B098D" w:rsidRPr="0009452A">
        <w:rPr>
          <w:rFonts w:ascii="Times New Roman" w:hAnsi="Times New Roman" w:cs="Times New Roman"/>
          <w:i/>
          <w:iCs/>
          <w:color w:val="0000FF"/>
        </w:rPr>
        <w:t xml:space="preserve">Additionally, an important note is that overall the variability of the performance of all models, for a given sample size, is considerable and this essentially highlights the effect of sampling uncertainty; an aspect that requires careful consideration for the development and application of such predictive models. </w:t>
      </w:r>
      <w:r>
        <w:rPr>
          <w:rFonts w:ascii="Times New Roman" w:hAnsi="Times New Roman" w:cs="Times New Roman"/>
          <w:i/>
          <w:iCs/>
          <w:color w:val="0000FF"/>
        </w:rPr>
        <w:t>“</w:t>
      </w:r>
    </w:p>
    <w:p w14:paraId="09164936" w14:textId="77777777" w:rsidR="000B098D" w:rsidRDefault="000B098D" w:rsidP="0009452A">
      <w:pPr>
        <w:widowControl w:val="0"/>
        <w:autoSpaceDE w:val="0"/>
        <w:autoSpaceDN w:val="0"/>
        <w:adjustRightInd w:val="0"/>
        <w:spacing w:after="240" w:line="340" w:lineRule="atLeast"/>
        <w:jc w:val="both"/>
        <w:rPr>
          <w:rFonts w:ascii="Times New Roman" w:hAnsi="Times New Roman" w:cs="Times New Roman"/>
          <w:color w:val="0000FF"/>
        </w:rPr>
      </w:pPr>
    </w:p>
    <w:p w14:paraId="3822CCF7" w14:textId="07E892CB" w:rsidR="0009452A" w:rsidRDefault="0009452A" w:rsidP="0009452A">
      <w:pPr>
        <w:widowControl w:val="0"/>
        <w:autoSpaceDE w:val="0"/>
        <w:autoSpaceDN w:val="0"/>
        <w:adjustRightInd w:val="0"/>
        <w:spacing w:after="240" w:line="340" w:lineRule="atLeast"/>
        <w:jc w:val="both"/>
        <w:rPr>
          <w:rFonts w:ascii="Times New Roman" w:hAnsi="Times New Roman" w:cs="Times New Roman"/>
          <w:color w:val="0000FF"/>
        </w:rPr>
      </w:pPr>
      <w:r>
        <w:rPr>
          <w:rFonts w:ascii="Times New Roman" w:hAnsi="Times New Roman" w:cs="Times New Roman"/>
          <w:color w:val="0000FF"/>
        </w:rPr>
        <w:t>and conclusions section as follows:</w:t>
      </w:r>
    </w:p>
    <w:p w14:paraId="211A9459" w14:textId="21AFB76A" w:rsidR="0009452A" w:rsidRPr="0009452A" w:rsidRDefault="0009452A" w:rsidP="0009452A">
      <w:pPr>
        <w:widowControl w:val="0"/>
        <w:autoSpaceDE w:val="0"/>
        <w:autoSpaceDN w:val="0"/>
        <w:adjustRightInd w:val="0"/>
        <w:spacing w:after="240" w:line="340" w:lineRule="atLeast"/>
        <w:jc w:val="both"/>
        <w:rPr>
          <w:rFonts w:ascii="Times New Roman" w:hAnsi="Times New Roman" w:cs="Times New Roman"/>
          <w:i/>
          <w:iCs/>
          <w:color w:val="0000FF"/>
        </w:rPr>
      </w:pPr>
      <w:r>
        <w:rPr>
          <w:rFonts w:ascii="Times New Roman" w:hAnsi="Times New Roman" w:cs="Times New Roman"/>
          <w:i/>
          <w:iCs/>
          <w:color w:val="0000FF"/>
        </w:rPr>
        <w:t>“</w:t>
      </w:r>
      <w:r w:rsidRPr="0009452A">
        <w:rPr>
          <w:rFonts w:ascii="Times New Roman" w:hAnsi="Times New Roman" w:cs="Times New Roman"/>
          <w:i/>
          <w:iCs/>
          <w:color w:val="0000FF"/>
        </w:rPr>
        <w:t>Uncertainty is a very important element to consider when developing and evaluating predictive models of this nature. Two important sources of uncertainty pertain to estimation of input variables (e.g</w:t>
      </w:r>
      <w:r>
        <w:rPr>
          <w:rFonts w:ascii="Times New Roman" w:hAnsi="Times New Roman" w:cs="Times New Roman"/>
          <w:i/>
          <w:iCs/>
          <w:color w:val="0000FF"/>
        </w:rPr>
        <w:t>.</w:t>
      </w:r>
      <w:r w:rsidRPr="0009452A">
        <w:rPr>
          <w:rFonts w:ascii="Times New Roman" w:hAnsi="Times New Roman" w:cs="Times New Roman"/>
          <w:i/>
          <w:iCs/>
          <w:color w:val="0000FF"/>
        </w:rPr>
        <w:t xml:space="preserve"> rainfall, burn severity) and sampling. In this work, we implicitly demonstrated the impact of sampling uncertainty on model’s prediction skill through the random sampling exercise but we did not account for uncertainty in input parameters. The impact of input parameter uncertainty will be a topic of future research.</w:t>
      </w:r>
      <w:r>
        <w:rPr>
          <w:rFonts w:ascii="Times New Roman" w:hAnsi="Times New Roman" w:cs="Times New Roman"/>
          <w:i/>
          <w:iCs/>
          <w:color w:val="0000FF"/>
        </w:rPr>
        <w:t>”</w:t>
      </w:r>
    </w:p>
    <w:p w14:paraId="0BAA60B4" w14:textId="77777777" w:rsidR="00D440EE" w:rsidRPr="007C4B20" w:rsidRDefault="00D440EE" w:rsidP="0009452A">
      <w:pPr>
        <w:widowControl w:val="0"/>
        <w:autoSpaceDE w:val="0"/>
        <w:autoSpaceDN w:val="0"/>
        <w:adjustRightInd w:val="0"/>
        <w:spacing w:after="240" w:line="340" w:lineRule="atLeast"/>
        <w:jc w:val="both"/>
        <w:rPr>
          <w:rFonts w:ascii="Times New Roman" w:hAnsi="Times New Roman" w:cs="Times New Roman"/>
          <w:color w:val="0000FF"/>
        </w:rPr>
      </w:pPr>
    </w:p>
    <w:p w14:paraId="7ADC9B07" w14:textId="6AC86E68" w:rsidR="000016B9" w:rsidRPr="000016B9" w:rsidRDefault="00EC05AD" w:rsidP="0009452A">
      <w:pPr>
        <w:widowControl w:val="0"/>
        <w:autoSpaceDE w:val="0"/>
        <w:autoSpaceDN w:val="0"/>
        <w:adjustRightInd w:val="0"/>
        <w:spacing w:after="240" w:line="340" w:lineRule="atLeast"/>
        <w:jc w:val="both"/>
        <w:rPr>
          <w:rFonts w:ascii="Times New Roman" w:hAnsi="Times New Roman" w:cs="Times New Roman"/>
          <w:color w:val="000000"/>
        </w:rPr>
      </w:pPr>
      <w:r w:rsidRPr="00EC05AD">
        <w:rPr>
          <w:rFonts w:ascii="Times New Roman" w:hAnsi="Times New Roman" w:cs="Times New Roman"/>
          <w:b/>
          <w:bCs/>
          <w:color w:val="000000"/>
        </w:rPr>
        <w:t>1.</w:t>
      </w:r>
      <w:r>
        <w:rPr>
          <w:rFonts w:ascii="Times New Roman" w:hAnsi="Times New Roman" w:cs="Times New Roman"/>
          <w:b/>
          <w:bCs/>
          <w:color w:val="000000"/>
        </w:rPr>
        <w:t xml:space="preserve">10 </w:t>
      </w:r>
      <w:r w:rsidR="000016B9" w:rsidRPr="000016B9">
        <w:rPr>
          <w:rFonts w:ascii="Times New Roman" w:hAnsi="Times New Roman" w:cs="Times New Roman"/>
          <w:color w:val="000000"/>
        </w:rPr>
        <w:t xml:space="preserve">Page 1, Line 21: After Page 1, Line 20 it seems that there are two parts in the text that are not well connected. I suggest to rewrite better the start of this part. </w:t>
      </w:r>
    </w:p>
    <w:p w14:paraId="2E485266" w14:textId="77777777" w:rsidR="007C4B20" w:rsidRPr="007C4B20" w:rsidRDefault="007C4B20" w:rsidP="0009452A">
      <w:pPr>
        <w:widowControl w:val="0"/>
        <w:autoSpaceDE w:val="0"/>
        <w:autoSpaceDN w:val="0"/>
        <w:adjustRightInd w:val="0"/>
        <w:spacing w:after="240" w:line="340" w:lineRule="atLeast"/>
        <w:jc w:val="both"/>
        <w:rPr>
          <w:rFonts w:ascii="Times New Roman" w:hAnsi="Times New Roman" w:cs="Times New Roman"/>
          <w:color w:val="0000FF"/>
        </w:rPr>
      </w:pPr>
      <w:r w:rsidRPr="007C4B20">
        <w:rPr>
          <w:rFonts w:ascii="Times New Roman" w:hAnsi="Times New Roman" w:cs="Times New Roman"/>
          <w:color w:val="0000FF"/>
        </w:rPr>
        <w:t>Response</w:t>
      </w:r>
    </w:p>
    <w:p w14:paraId="278DE062" w14:textId="6B5B4977" w:rsidR="007C4B20" w:rsidRPr="007C4B20" w:rsidRDefault="009E123A" w:rsidP="0009452A">
      <w:pPr>
        <w:widowControl w:val="0"/>
        <w:autoSpaceDE w:val="0"/>
        <w:autoSpaceDN w:val="0"/>
        <w:adjustRightInd w:val="0"/>
        <w:spacing w:after="240" w:line="340" w:lineRule="atLeast"/>
        <w:jc w:val="both"/>
        <w:rPr>
          <w:rFonts w:ascii="Times New Roman" w:hAnsi="Times New Roman" w:cs="Times New Roman"/>
          <w:color w:val="0000FF"/>
        </w:rPr>
      </w:pPr>
      <w:r>
        <w:rPr>
          <w:rFonts w:ascii="Times New Roman" w:hAnsi="Times New Roman" w:cs="Times New Roman"/>
          <w:color w:val="0000FF"/>
        </w:rPr>
        <w:lastRenderedPageBreak/>
        <w:t xml:space="preserve">Page 1 refers to the abstract of the </w:t>
      </w:r>
      <w:r w:rsidRPr="00752186">
        <w:rPr>
          <w:rFonts w:ascii="Times New Roman" w:hAnsi="Times New Roman" w:cs="Times New Roman"/>
          <w:color w:val="0000FF"/>
        </w:rPr>
        <w:t xml:space="preserve">manuscript. We believe that rewriting the abstract is not </w:t>
      </w:r>
      <w:r w:rsidR="00FB0037" w:rsidRPr="00752186">
        <w:rPr>
          <w:rFonts w:ascii="Times New Roman" w:hAnsi="Times New Roman" w:cs="Times New Roman"/>
          <w:color w:val="0000FF"/>
        </w:rPr>
        <w:t>required.</w:t>
      </w:r>
    </w:p>
    <w:p w14:paraId="7C34602A" w14:textId="4D9DFD48" w:rsidR="000016B9" w:rsidRPr="000016B9" w:rsidRDefault="00EC05AD" w:rsidP="0009452A">
      <w:pPr>
        <w:widowControl w:val="0"/>
        <w:autoSpaceDE w:val="0"/>
        <w:autoSpaceDN w:val="0"/>
        <w:adjustRightInd w:val="0"/>
        <w:spacing w:after="240" w:line="340" w:lineRule="atLeast"/>
        <w:jc w:val="both"/>
        <w:rPr>
          <w:rFonts w:ascii="Times New Roman" w:hAnsi="Times New Roman" w:cs="Times New Roman"/>
          <w:color w:val="000000"/>
        </w:rPr>
      </w:pPr>
      <w:r w:rsidRPr="00EC05AD">
        <w:rPr>
          <w:rFonts w:ascii="Times New Roman" w:hAnsi="Times New Roman" w:cs="Times New Roman"/>
          <w:b/>
          <w:bCs/>
          <w:color w:val="000000"/>
        </w:rPr>
        <w:t>1.</w:t>
      </w:r>
      <w:r>
        <w:rPr>
          <w:rFonts w:ascii="Times New Roman" w:hAnsi="Times New Roman" w:cs="Times New Roman"/>
          <w:b/>
          <w:bCs/>
          <w:color w:val="000000"/>
        </w:rPr>
        <w:t xml:space="preserve">11 </w:t>
      </w:r>
      <w:r w:rsidR="000016B9" w:rsidRPr="000016B9">
        <w:rPr>
          <w:rFonts w:ascii="Times New Roman" w:hAnsi="Times New Roman" w:cs="Times New Roman"/>
          <w:color w:val="000000"/>
        </w:rPr>
        <w:t xml:space="preserve">Page 1, Line 24: I suggest to introduce here the acronyms of the four regions (AZ, </w:t>
      </w:r>
      <w:proofErr w:type="gramStart"/>
      <w:r w:rsidR="000016B9" w:rsidRPr="000016B9">
        <w:rPr>
          <w:rFonts w:ascii="Times New Roman" w:hAnsi="Times New Roman" w:cs="Times New Roman"/>
          <w:color w:val="000000"/>
        </w:rPr>
        <w:t>CA,CO</w:t>
      </w:r>
      <w:proofErr w:type="gramEnd"/>
      <w:r w:rsidR="000016B9" w:rsidRPr="000016B9">
        <w:rPr>
          <w:rFonts w:ascii="Times New Roman" w:hAnsi="Times New Roman" w:cs="Times New Roman"/>
          <w:color w:val="000000"/>
        </w:rPr>
        <w:t xml:space="preserve">, and NM), because are here that are cited for the first time. </w:t>
      </w:r>
    </w:p>
    <w:p w14:paraId="08E5D477" w14:textId="77777777" w:rsidR="007C4B20" w:rsidRPr="007C4B20" w:rsidRDefault="007C4B20" w:rsidP="0009452A">
      <w:pPr>
        <w:widowControl w:val="0"/>
        <w:autoSpaceDE w:val="0"/>
        <w:autoSpaceDN w:val="0"/>
        <w:adjustRightInd w:val="0"/>
        <w:spacing w:after="240" w:line="340" w:lineRule="atLeast"/>
        <w:jc w:val="both"/>
        <w:rPr>
          <w:rFonts w:ascii="Times New Roman" w:hAnsi="Times New Roman" w:cs="Times New Roman"/>
          <w:color w:val="0000FF"/>
        </w:rPr>
      </w:pPr>
      <w:r w:rsidRPr="007C4B20">
        <w:rPr>
          <w:rFonts w:ascii="Times New Roman" w:hAnsi="Times New Roman" w:cs="Times New Roman"/>
          <w:color w:val="0000FF"/>
        </w:rPr>
        <w:t>Response</w:t>
      </w:r>
    </w:p>
    <w:p w14:paraId="741489EE" w14:textId="6E48043F" w:rsidR="007C4B20" w:rsidRPr="007C4B20" w:rsidRDefault="0027510A" w:rsidP="0009452A">
      <w:pPr>
        <w:widowControl w:val="0"/>
        <w:autoSpaceDE w:val="0"/>
        <w:autoSpaceDN w:val="0"/>
        <w:adjustRightInd w:val="0"/>
        <w:spacing w:after="240" w:line="340" w:lineRule="atLeast"/>
        <w:jc w:val="both"/>
        <w:rPr>
          <w:rFonts w:ascii="Times New Roman" w:hAnsi="Times New Roman" w:cs="Times New Roman"/>
          <w:color w:val="0000FF"/>
        </w:rPr>
      </w:pPr>
      <w:r>
        <w:rPr>
          <w:rFonts w:ascii="Times New Roman" w:hAnsi="Times New Roman" w:cs="Times New Roman"/>
          <w:color w:val="0000FF"/>
        </w:rPr>
        <w:t xml:space="preserve">We agree with the reviewer and we revised accordingly. </w:t>
      </w:r>
    </w:p>
    <w:p w14:paraId="005A1895" w14:textId="5374D4C8" w:rsidR="000016B9" w:rsidRPr="000016B9" w:rsidRDefault="00EC05AD" w:rsidP="0009452A">
      <w:pPr>
        <w:widowControl w:val="0"/>
        <w:autoSpaceDE w:val="0"/>
        <w:autoSpaceDN w:val="0"/>
        <w:adjustRightInd w:val="0"/>
        <w:spacing w:after="240" w:line="340" w:lineRule="atLeast"/>
        <w:jc w:val="both"/>
        <w:rPr>
          <w:rFonts w:ascii="Times New Roman" w:hAnsi="Times New Roman" w:cs="Times New Roman"/>
          <w:color w:val="000000"/>
        </w:rPr>
      </w:pPr>
      <w:r w:rsidRPr="00EC05AD">
        <w:rPr>
          <w:rFonts w:ascii="Times New Roman" w:hAnsi="Times New Roman" w:cs="Times New Roman"/>
          <w:b/>
          <w:bCs/>
          <w:color w:val="000000"/>
        </w:rPr>
        <w:t>1.</w:t>
      </w:r>
      <w:r>
        <w:rPr>
          <w:rFonts w:ascii="Times New Roman" w:hAnsi="Times New Roman" w:cs="Times New Roman"/>
          <w:b/>
          <w:bCs/>
          <w:color w:val="000000"/>
        </w:rPr>
        <w:t xml:space="preserve">12 </w:t>
      </w:r>
      <w:r w:rsidR="000016B9" w:rsidRPr="000016B9">
        <w:rPr>
          <w:rFonts w:ascii="Times New Roman" w:hAnsi="Times New Roman" w:cs="Times New Roman"/>
          <w:color w:val="000000"/>
        </w:rPr>
        <w:t xml:space="preserve">Page 7, Line 21: I suggest to replace “both debris and no debris flow events” with “both DF and </w:t>
      </w:r>
      <w:proofErr w:type="spellStart"/>
      <w:r w:rsidR="000016B9" w:rsidRPr="000016B9">
        <w:rPr>
          <w:rFonts w:ascii="Times New Roman" w:hAnsi="Times New Roman" w:cs="Times New Roman"/>
          <w:color w:val="000000"/>
        </w:rPr>
        <w:t>noDF</w:t>
      </w:r>
      <w:proofErr w:type="spellEnd"/>
      <w:r w:rsidR="000016B9" w:rsidRPr="000016B9">
        <w:rPr>
          <w:rFonts w:ascii="Times New Roman" w:hAnsi="Times New Roman" w:cs="Times New Roman"/>
          <w:color w:val="000000"/>
        </w:rPr>
        <w:t xml:space="preserve"> events” </w:t>
      </w:r>
    </w:p>
    <w:p w14:paraId="52FC7236" w14:textId="77777777" w:rsidR="007C4B20" w:rsidRPr="007C4B20" w:rsidRDefault="007C4B20" w:rsidP="0009452A">
      <w:pPr>
        <w:widowControl w:val="0"/>
        <w:autoSpaceDE w:val="0"/>
        <w:autoSpaceDN w:val="0"/>
        <w:adjustRightInd w:val="0"/>
        <w:spacing w:after="240" w:line="340" w:lineRule="atLeast"/>
        <w:jc w:val="both"/>
        <w:rPr>
          <w:rFonts w:ascii="Times New Roman" w:hAnsi="Times New Roman" w:cs="Times New Roman"/>
          <w:color w:val="0000FF"/>
        </w:rPr>
      </w:pPr>
      <w:r w:rsidRPr="007C4B20">
        <w:rPr>
          <w:rFonts w:ascii="Times New Roman" w:hAnsi="Times New Roman" w:cs="Times New Roman"/>
          <w:color w:val="0000FF"/>
        </w:rPr>
        <w:t>Response</w:t>
      </w:r>
    </w:p>
    <w:p w14:paraId="39B65A1C" w14:textId="0FB30814" w:rsidR="007C4B20" w:rsidRPr="007C4B20" w:rsidRDefault="00AE16C0" w:rsidP="0009452A">
      <w:pPr>
        <w:widowControl w:val="0"/>
        <w:autoSpaceDE w:val="0"/>
        <w:autoSpaceDN w:val="0"/>
        <w:adjustRightInd w:val="0"/>
        <w:spacing w:after="240" w:line="340" w:lineRule="atLeast"/>
        <w:jc w:val="both"/>
        <w:rPr>
          <w:rFonts w:ascii="Times New Roman" w:hAnsi="Times New Roman" w:cs="Times New Roman"/>
          <w:color w:val="0000FF"/>
        </w:rPr>
      </w:pPr>
      <w:r>
        <w:rPr>
          <w:rFonts w:ascii="Times New Roman" w:hAnsi="Times New Roman" w:cs="Times New Roman"/>
          <w:color w:val="0000FF"/>
        </w:rPr>
        <w:t>We revised according to reviewer’s suggestion.</w:t>
      </w:r>
    </w:p>
    <w:p w14:paraId="1B6DC035" w14:textId="2D47C7C5" w:rsidR="000016B9" w:rsidRPr="000016B9" w:rsidRDefault="00EC05AD" w:rsidP="0009452A">
      <w:pPr>
        <w:widowControl w:val="0"/>
        <w:autoSpaceDE w:val="0"/>
        <w:autoSpaceDN w:val="0"/>
        <w:adjustRightInd w:val="0"/>
        <w:spacing w:after="240" w:line="340" w:lineRule="atLeast"/>
        <w:jc w:val="both"/>
        <w:rPr>
          <w:rFonts w:ascii="Times New Roman" w:hAnsi="Times New Roman" w:cs="Times New Roman"/>
          <w:color w:val="000000"/>
        </w:rPr>
      </w:pPr>
      <w:r w:rsidRPr="00EC05AD">
        <w:rPr>
          <w:rFonts w:ascii="Times New Roman" w:hAnsi="Times New Roman" w:cs="Times New Roman"/>
          <w:b/>
          <w:bCs/>
          <w:color w:val="000000"/>
        </w:rPr>
        <w:t>1.</w:t>
      </w:r>
      <w:r>
        <w:rPr>
          <w:rFonts w:ascii="Times New Roman" w:hAnsi="Times New Roman" w:cs="Times New Roman"/>
          <w:b/>
          <w:bCs/>
          <w:color w:val="000000"/>
        </w:rPr>
        <w:t>13</w:t>
      </w:r>
      <w:r>
        <w:rPr>
          <w:rFonts w:ascii="Times New Roman" w:hAnsi="Times New Roman" w:cs="Times New Roman"/>
          <w:color w:val="000000"/>
        </w:rPr>
        <w:t xml:space="preserve"> </w:t>
      </w:r>
      <w:r w:rsidR="000016B9" w:rsidRPr="000016B9">
        <w:rPr>
          <w:rFonts w:ascii="Times New Roman" w:hAnsi="Times New Roman" w:cs="Times New Roman"/>
          <w:color w:val="000000"/>
        </w:rPr>
        <w:t xml:space="preserve">Page 8, Line 1: The acronym “PFDF” does not exist. I suggest to introduce PFDF in the previous part (Page7, Line 7) </w:t>
      </w:r>
    </w:p>
    <w:p w14:paraId="23ABAB81" w14:textId="77777777" w:rsidR="007C4B20" w:rsidRPr="007C4B20" w:rsidRDefault="007C4B20" w:rsidP="0009452A">
      <w:pPr>
        <w:widowControl w:val="0"/>
        <w:autoSpaceDE w:val="0"/>
        <w:autoSpaceDN w:val="0"/>
        <w:adjustRightInd w:val="0"/>
        <w:spacing w:after="240" w:line="340" w:lineRule="atLeast"/>
        <w:jc w:val="both"/>
        <w:rPr>
          <w:rFonts w:ascii="Times New Roman" w:hAnsi="Times New Roman" w:cs="Times New Roman"/>
          <w:color w:val="0000FF"/>
        </w:rPr>
      </w:pPr>
      <w:r w:rsidRPr="007C4B20">
        <w:rPr>
          <w:rFonts w:ascii="Times New Roman" w:hAnsi="Times New Roman" w:cs="Times New Roman"/>
          <w:color w:val="0000FF"/>
        </w:rPr>
        <w:t>Response</w:t>
      </w:r>
    </w:p>
    <w:p w14:paraId="0BDF4AB5" w14:textId="4A9B0196" w:rsidR="007C4B20" w:rsidRPr="007C4B20" w:rsidRDefault="00AE16C0" w:rsidP="0009452A">
      <w:pPr>
        <w:widowControl w:val="0"/>
        <w:autoSpaceDE w:val="0"/>
        <w:autoSpaceDN w:val="0"/>
        <w:adjustRightInd w:val="0"/>
        <w:spacing w:after="240" w:line="340" w:lineRule="atLeast"/>
        <w:jc w:val="both"/>
        <w:rPr>
          <w:rFonts w:ascii="Times New Roman" w:hAnsi="Times New Roman" w:cs="Times New Roman"/>
          <w:color w:val="0000FF"/>
        </w:rPr>
      </w:pPr>
      <w:r>
        <w:rPr>
          <w:rFonts w:ascii="Times New Roman" w:hAnsi="Times New Roman" w:cs="Times New Roman"/>
          <w:color w:val="0000FF"/>
        </w:rPr>
        <w:t>We revised according to reviewer’s suggestion.</w:t>
      </w:r>
    </w:p>
    <w:p w14:paraId="5C736DF2" w14:textId="324945D5" w:rsidR="000016B9" w:rsidRPr="000016B9" w:rsidRDefault="00EC05AD" w:rsidP="0009452A">
      <w:pPr>
        <w:widowControl w:val="0"/>
        <w:autoSpaceDE w:val="0"/>
        <w:autoSpaceDN w:val="0"/>
        <w:adjustRightInd w:val="0"/>
        <w:spacing w:after="240" w:line="340" w:lineRule="atLeast"/>
        <w:jc w:val="both"/>
        <w:rPr>
          <w:rFonts w:ascii="Times New Roman" w:hAnsi="Times New Roman" w:cs="Times New Roman"/>
          <w:color w:val="000000"/>
        </w:rPr>
      </w:pPr>
      <w:r w:rsidRPr="00EC05AD">
        <w:rPr>
          <w:rFonts w:ascii="Times New Roman" w:hAnsi="Times New Roman" w:cs="Times New Roman"/>
          <w:b/>
          <w:bCs/>
          <w:color w:val="000000"/>
        </w:rPr>
        <w:t>1.</w:t>
      </w:r>
      <w:r>
        <w:rPr>
          <w:rFonts w:ascii="Times New Roman" w:hAnsi="Times New Roman" w:cs="Times New Roman"/>
          <w:b/>
          <w:bCs/>
          <w:color w:val="000000"/>
        </w:rPr>
        <w:t xml:space="preserve">14 </w:t>
      </w:r>
      <w:r w:rsidR="000016B9" w:rsidRPr="000016B9">
        <w:rPr>
          <w:rFonts w:ascii="Times New Roman" w:hAnsi="Times New Roman" w:cs="Times New Roman"/>
          <w:color w:val="000000"/>
        </w:rPr>
        <w:t xml:space="preserve">Page 8, Line 12, 14, 15: I suggest </w:t>
      </w:r>
      <w:proofErr w:type="gramStart"/>
      <w:r w:rsidR="000016B9" w:rsidRPr="000016B9">
        <w:rPr>
          <w:rFonts w:ascii="Times New Roman" w:hAnsi="Times New Roman" w:cs="Times New Roman"/>
          <w:color w:val="000000"/>
        </w:rPr>
        <w:t>to replace</w:t>
      </w:r>
      <w:proofErr w:type="gramEnd"/>
      <w:r w:rsidR="000016B9" w:rsidRPr="000016B9">
        <w:rPr>
          <w:rFonts w:ascii="Times New Roman" w:hAnsi="Times New Roman" w:cs="Times New Roman"/>
          <w:color w:val="000000"/>
        </w:rPr>
        <w:t xml:space="preserve"> “</w:t>
      </w:r>
      <w:r w:rsidR="000016B9" w:rsidRPr="000016B9">
        <w:rPr>
          <w:rFonts w:ascii="Times New Roman" w:hAnsi="Times New Roman" w:cs="Times New Roman"/>
          <w:i/>
          <w:iCs/>
          <w:color w:val="000000"/>
        </w:rPr>
        <w:t>X</w:t>
      </w:r>
      <w:r w:rsidR="000016B9" w:rsidRPr="000016B9">
        <w:rPr>
          <w:rFonts w:ascii="Times New Roman" w:hAnsi="Times New Roman" w:cs="Times New Roman"/>
          <w:i/>
          <w:iCs/>
          <w:color w:val="000000"/>
          <w:position w:val="-3"/>
        </w:rPr>
        <w:t>1</w:t>
      </w:r>
      <w:r w:rsidR="000016B9" w:rsidRPr="000016B9">
        <w:rPr>
          <w:rFonts w:ascii="Times New Roman" w:hAnsi="Times New Roman" w:cs="Times New Roman"/>
          <w:color w:val="000000"/>
        </w:rPr>
        <w:t xml:space="preserve">, </w:t>
      </w:r>
      <w:r w:rsidR="000016B9" w:rsidRPr="000016B9">
        <w:rPr>
          <w:rFonts w:ascii="Times New Roman" w:hAnsi="Times New Roman" w:cs="Times New Roman"/>
          <w:i/>
          <w:iCs/>
          <w:color w:val="000000"/>
        </w:rPr>
        <w:t>X</w:t>
      </w:r>
      <w:r w:rsidR="000016B9" w:rsidRPr="000016B9">
        <w:rPr>
          <w:rFonts w:ascii="Times New Roman" w:hAnsi="Times New Roman" w:cs="Times New Roman"/>
          <w:i/>
          <w:iCs/>
          <w:color w:val="000000"/>
          <w:position w:val="-3"/>
        </w:rPr>
        <w:t>2</w:t>
      </w:r>
      <w:r w:rsidR="000016B9" w:rsidRPr="000016B9">
        <w:rPr>
          <w:rFonts w:ascii="Times New Roman" w:hAnsi="Times New Roman" w:cs="Times New Roman"/>
          <w:color w:val="000000"/>
        </w:rPr>
        <w:t xml:space="preserve">, </w:t>
      </w:r>
      <w:r w:rsidR="000016B9" w:rsidRPr="000016B9">
        <w:rPr>
          <w:rFonts w:ascii="Times New Roman" w:hAnsi="Times New Roman" w:cs="Times New Roman"/>
          <w:i/>
          <w:iCs/>
          <w:color w:val="000000"/>
        </w:rPr>
        <w:t>X</w:t>
      </w:r>
      <w:r w:rsidR="000016B9" w:rsidRPr="000016B9">
        <w:rPr>
          <w:rFonts w:ascii="Times New Roman" w:hAnsi="Times New Roman" w:cs="Times New Roman"/>
          <w:i/>
          <w:iCs/>
          <w:color w:val="000000"/>
          <w:position w:val="-3"/>
        </w:rPr>
        <w:t>3</w:t>
      </w:r>
      <w:r w:rsidR="000016B9" w:rsidRPr="000016B9">
        <w:rPr>
          <w:rFonts w:ascii="Times New Roman" w:hAnsi="Times New Roman" w:cs="Times New Roman"/>
          <w:color w:val="000000"/>
        </w:rPr>
        <w:t>” with “</w:t>
      </w:r>
      <w:r w:rsidR="000016B9" w:rsidRPr="000016B9">
        <w:rPr>
          <w:rFonts w:ascii="Times New Roman" w:hAnsi="Times New Roman" w:cs="Times New Roman"/>
          <w:i/>
          <w:iCs/>
          <w:color w:val="000000"/>
        </w:rPr>
        <w:t>X</w:t>
      </w:r>
      <w:r w:rsidR="000016B9" w:rsidRPr="000016B9">
        <w:rPr>
          <w:rFonts w:ascii="Times New Roman" w:hAnsi="Times New Roman" w:cs="Times New Roman"/>
          <w:color w:val="000000"/>
          <w:position w:val="-3"/>
        </w:rPr>
        <w:t>1</w:t>
      </w:r>
      <w:r w:rsidR="000016B9" w:rsidRPr="000016B9">
        <w:rPr>
          <w:rFonts w:ascii="Times New Roman" w:hAnsi="Times New Roman" w:cs="Times New Roman"/>
          <w:color w:val="000000"/>
        </w:rPr>
        <w:t xml:space="preserve">, </w:t>
      </w:r>
      <w:r w:rsidR="000016B9" w:rsidRPr="000016B9">
        <w:rPr>
          <w:rFonts w:ascii="Times New Roman" w:hAnsi="Times New Roman" w:cs="Times New Roman"/>
          <w:i/>
          <w:iCs/>
          <w:color w:val="000000"/>
        </w:rPr>
        <w:t>X</w:t>
      </w:r>
      <w:r w:rsidR="000016B9" w:rsidRPr="000016B9">
        <w:rPr>
          <w:rFonts w:ascii="Times New Roman" w:hAnsi="Times New Roman" w:cs="Times New Roman"/>
          <w:color w:val="000000"/>
          <w:position w:val="-3"/>
        </w:rPr>
        <w:t>2</w:t>
      </w:r>
      <w:r w:rsidR="000016B9" w:rsidRPr="000016B9">
        <w:rPr>
          <w:rFonts w:ascii="Times New Roman" w:hAnsi="Times New Roman" w:cs="Times New Roman"/>
          <w:color w:val="000000"/>
        </w:rPr>
        <w:t xml:space="preserve">, </w:t>
      </w:r>
      <w:r w:rsidR="000016B9" w:rsidRPr="000016B9">
        <w:rPr>
          <w:rFonts w:ascii="Times New Roman" w:hAnsi="Times New Roman" w:cs="Times New Roman"/>
          <w:i/>
          <w:iCs/>
          <w:color w:val="000000"/>
        </w:rPr>
        <w:t>X</w:t>
      </w:r>
      <w:r w:rsidR="000016B9" w:rsidRPr="000016B9">
        <w:rPr>
          <w:rFonts w:ascii="Times New Roman" w:hAnsi="Times New Roman" w:cs="Times New Roman"/>
          <w:color w:val="000000"/>
          <w:position w:val="-3"/>
        </w:rPr>
        <w:t>3</w:t>
      </w:r>
      <w:r w:rsidR="000016B9" w:rsidRPr="000016B9">
        <w:rPr>
          <w:rFonts w:ascii="Times New Roman" w:hAnsi="Times New Roman" w:cs="Times New Roman"/>
          <w:color w:val="000000"/>
        </w:rPr>
        <w:t xml:space="preserve">”. </w:t>
      </w:r>
    </w:p>
    <w:p w14:paraId="1041C93D" w14:textId="77777777" w:rsidR="007C4B20" w:rsidRPr="007C4B20" w:rsidRDefault="007C4B20" w:rsidP="0009452A">
      <w:pPr>
        <w:widowControl w:val="0"/>
        <w:autoSpaceDE w:val="0"/>
        <w:autoSpaceDN w:val="0"/>
        <w:adjustRightInd w:val="0"/>
        <w:spacing w:after="240" w:line="340" w:lineRule="atLeast"/>
        <w:jc w:val="both"/>
        <w:rPr>
          <w:rFonts w:ascii="Times New Roman" w:hAnsi="Times New Roman" w:cs="Times New Roman"/>
          <w:color w:val="0000FF"/>
        </w:rPr>
      </w:pPr>
      <w:r w:rsidRPr="007C4B20">
        <w:rPr>
          <w:rFonts w:ascii="Times New Roman" w:hAnsi="Times New Roman" w:cs="Times New Roman"/>
          <w:color w:val="0000FF"/>
        </w:rPr>
        <w:t>Response</w:t>
      </w:r>
    </w:p>
    <w:p w14:paraId="46D1E793" w14:textId="3798C5CA" w:rsidR="007C4B20" w:rsidRPr="007C4B20" w:rsidRDefault="00AE16C0" w:rsidP="0009452A">
      <w:pPr>
        <w:widowControl w:val="0"/>
        <w:autoSpaceDE w:val="0"/>
        <w:autoSpaceDN w:val="0"/>
        <w:adjustRightInd w:val="0"/>
        <w:spacing w:after="240" w:line="340" w:lineRule="atLeast"/>
        <w:jc w:val="both"/>
        <w:rPr>
          <w:rFonts w:ascii="Times New Roman" w:hAnsi="Times New Roman" w:cs="Times New Roman"/>
          <w:color w:val="0000FF"/>
        </w:rPr>
      </w:pPr>
      <w:r>
        <w:rPr>
          <w:rFonts w:ascii="Times New Roman" w:hAnsi="Times New Roman" w:cs="Times New Roman"/>
          <w:color w:val="0000FF"/>
        </w:rPr>
        <w:t>We revised according to reviewer’s suggestion.</w:t>
      </w:r>
    </w:p>
    <w:p w14:paraId="534DCA15" w14:textId="35160302" w:rsidR="000016B9" w:rsidRPr="000016B9" w:rsidRDefault="00EC05AD" w:rsidP="0009452A">
      <w:pPr>
        <w:widowControl w:val="0"/>
        <w:autoSpaceDE w:val="0"/>
        <w:autoSpaceDN w:val="0"/>
        <w:adjustRightInd w:val="0"/>
        <w:spacing w:after="240" w:line="340" w:lineRule="atLeast"/>
        <w:jc w:val="both"/>
        <w:rPr>
          <w:rFonts w:ascii="Times New Roman" w:hAnsi="Times New Roman" w:cs="Times New Roman"/>
          <w:color w:val="000000"/>
        </w:rPr>
      </w:pPr>
      <w:r w:rsidRPr="00EC05AD">
        <w:rPr>
          <w:rFonts w:ascii="Times New Roman" w:hAnsi="Times New Roman" w:cs="Times New Roman"/>
          <w:b/>
          <w:bCs/>
          <w:color w:val="000000"/>
        </w:rPr>
        <w:t>1.</w:t>
      </w:r>
      <w:r>
        <w:rPr>
          <w:rFonts w:ascii="Times New Roman" w:hAnsi="Times New Roman" w:cs="Times New Roman"/>
          <w:b/>
          <w:bCs/>
          <w:color w:val="000000"/>
        </w:rPr>
        <w:t xml:space="preserve">15 </w:t>
      </w:r>
      <w:r w:rsidR="000016B9" w:rsidRPr="000016B9">
        <w:rPr>
          <w:rFonts w:ascii="Times New Roman" w:hAnsi="Times New Roman" w:cs="Times New Roman"/>
          <w:color w:val="000000"/>
        </w:rPr>
        <w:t>Page 10, Line 18, 22: I suggest to replace “NO DF” with “</w:t>
      </w:r>
      <w:proofErr w:type="spellStart"/>
      <w:r w:rsidR="000016B9" w:rsidRPr="000016B9">
        <w:rPr>
          <w:rFonts w:ascii="Times New Roman" w:hAnsi="Times New Roman" w:cs="Times New Roman"/>
          <w:color w:val="000000"/>
        </w:rPr>
        <w:t>noDF</w:t>
      </w:r>
      <w:proofErr w:type="spellEnd"/>
      <w:r w:rsidR="000016B9" w:rsidRPr="000016B9">
        <w:rPr>
          <w:rFonts w:ascii="Times New Roman" w:hAnsi="Times New Roman" w:cs="Times New Roman"/>
          <w:color w:val="000000"/>
        </w:rPr>
        <w:t xml:space="preserve">”. </w:t>
      </w:r>
    </w:p>
    <w:p w14:paraId="7DADD800" w14:textId="77777777" w:rsidR="007C4B20" w:rsidRPr="007C4B20" w:rsidRDefault="007C4B20" w:rsidP="0009452A">
      <w:pPr>
        <w:widowControl w:val="0"/>
        <w:autoSpaceDE w:val="0"/>
        <w:autoSpaceDN w:val="0"/>
        <w:adjustRightInd w:val="0"/>
        <w:spacing w:after="240" w:line="340" w:lineRule="atLeast"/>
        <w:jc w:val="both"/>
        <w:rPr>
          <w:rFonts w:ascii="Times New Roman" w:hAnsi="Times New Roman" w:cs="Times New Roman"/>
          <w:color w:val="0000FF"/>
        </w:rPr>
      </w:pPr>
      <w:r w:rsidRPr="007C4B20">
        <w:rPr>
          <w:rFonts w:ascii="Times New Roman" w:hAnsi="Times New Roman" w:cs="Times New Roman"/>
          <w:color w:val="0000FF"/>
        </w:rPr>
        <w:t>Response</w:t>
      </w:r>
    </w:p>
    <w:p w14:paraId="114483E5" w14:textId="66F1E099" w:rsidR="007C4B20" w:rsidRPr="007C4B20" w:rsidRDefault="00D26E40" w:rsidP="0009452A">
      <w:pPr>
        <w:widowControl w:val="0"/>
        <w:autoSpaceDE w:val="0"/>
        <w:autoSpaceDN w:val="0"/>
        <w:adjustRightInd w:val="0"/>
        <w:spacing w:after="240" w:line="340" w:lineRule="atLeast"/>
        <w:jc w:val="both"/>
        <w:rPr>
          <w:rFonts w:ascii="Times New Roman" w:hAnsi="Times New Roman" w:cs="Times New Roman"/>
          <w:color w:val="0000FF"/>
        </w:rPr>
      </w:pPr>
      <w:r>
        <w:rPr>
          <w:rFonts w:ascii="Times New Roman" w:hAnsi="Times New Roman" w:cs="Times New Roman"/>
          <w:color w:val="0000FF"/>
        </w:rPr>
        <w:t>We revised according to reviewer’s suggestion.</w:t>
      </w:r>
    </w:p>
    <w:p w14:paraId="6A4E7A6B" w14:textId="6E47B9D8" w:rsidR="000016B9" w:rsidRPr="000016B9" w:rsidRDefault="00EC05AD" w:rsidP="0009452A">
      <w:pPr>
        <w:widowControl w:val="0"/>
        <w:autoSpaceDE w:val="0"/>
        <w:autoSpaceDN w:val="0"/>
        <w:adjustRightInd w:val="0"/>
        <w:spacing w:after="240" w:line="340" w:lineRule="atLeast"/>
        <w:jc w:val="both"/>
        <w:rPr>
          <w:rFonts w:ascii="Times New Roman" w:hAnsi="Times New Roman" w:cs="Times New Roman"/>
          <w:color w:val="000000"/>
        </w:rPr>
      </w:pPr>
      <w:r w:rsidRPr="00EC05AD">
        <w:rPr>
          <w:rFonts w:ascii="Times New Roman" w:hAnsi="Times New Roman" w:cs="Times New Roman"/>
          <w:b/>
          <w:bCs/>
          <w:color w:val="000000"/>
        </w:rPr>
        <w:t>1.</w:t>
      </w:r>
      <w:r>
        <w:rPr>
          <w:rFonts w:ascii="Times New Roman" w:hAnsi="Times New Roman" w:cs="Times New Roman"/>
          <w:b/>
          <w:bCs/>
          <w:color w:val="000000"/>
        </w:rPr>
        <w:t>16</w:t>
      </w:r>
      <w:r>
        <w:rPr>
          <w:rFonts w:ascii="Times New Roman" w:hAnsi="Times New Roman" w:cs="Times New Roman"/>
          <w:color w:val="000000"/>
        </w:rPr>
        <w:t xml:space="preserve"> </w:t>
      </w:r>
      <w:r w:rsidR="000016B9" w:rsidRPr="000016B9">
        <w:rPr>
          <w:rFonts w:ascii="Times New Roman" w:hAnsi="Times New Roman" w:cs="Times New Roman"/>
          <w:color w:val="000000"/>
        </w:rPr>
        <w:t>Page 11, Line 7: I suggest to replace “NO DF” with “</w:t>
      </w:r>
      <w:proofErr w:type="spellStart"/>
      <w:r w:rsidR="000016B9" w:rsidRPr="000016B9">
        <w:rPr>
          <w:rFonts w:ascii="Times New Roman" w:hAnsi="Times New Roman" w:cs="Times New Roman"/>
          <w:color w:val="000000"/>
        </w:rPr>
        <w:t>noDF</w:t>
      </w:r>
      <w:proofErr w:type="spellEnd"/>
      <w:r w:rsidR="000016B9" w:rsidRPr="000016B9">
        <w:rPr>
          <w:rFonts w:ascii="Times New Roman" w:hAnsi="Times New Roman" w:cs="Times New Roman"/>
          <w:color w:val="000000"/>
        </w:rPr>
        <w:t xml:space="preserve">”. </w:t>
      </w:r>
    </w:p>
    <w:p w14:paraId="0C84A077" w14:textId="77777777" w:rsidR="007C4B20" w:rsidRPr="007C4B20" w:rsidRDefault="007C4B20" w:rsidP="0009452A">
      <w:pPr>
        <w:widowControl w:val="0"/>
        <w:autoSpaceDE w:val="0"/>
        <w:autoSpaceDN w:val="0"/>
        <w:adjustRightInd w:val="0"/>
        <w:spacing w:after="240" w:line="340" w:lineRule="atLeast"/>
        <w:jc w:val="both"/>
        <w:rPr>
          <w:rFonts w:ascii="Times New Roman" w:hAnsi="Times New Roman" w:cs="Times New Roman"/>
          <w:color w:val="0000FF"/>
        </w:rPr>
      </w:pPr>
      <w:r w:rsidRPr="007C4B20">
        <w:rPr>
          <w:rFonts w:ascii="Times New Roman" w:hAnsi="Times New Roman" w:cs="Times New Roman"/>
          <w:color w:val="0000FF"/>
        </w:rPr>
        <w:t>Response</w:t>
      </w:r>
    </w:p>
    <w:p w14:paraId="570CB884" w14:textId="56165FFF" w:rsidR="007C4B20" w:rsidRPr="007C4B20" w:rsidRDefault="00D26E40" w:rsidP="0009452A">
      <w:pPr>
        <w:widowControl w:val="0"/>
        <w:autoSpaceDE w:val="0"/>
        <w:autoSpaceDN w:val="0"/>
        <w:adjustRightInd w:val="0"/>
        <w:spacing w:after="240" w:line="340" w:lineRule="atLeast"/>
        <w:jc w:val="both"/>
        <w:rPr>
          <w:rFonts w:ascii="Times New Roman" w:hAnsi="Times New Roman" w:cs="Times New Roman"/>
          <w:color w:val="0000FF"/>
        </w:rPr>
      </w:pPr>
      <w:r>
        <w:rPr>
          <w:rFonts w:ascii="Times New Roman" w:hAnsi="Times New Roman" w:cs="Times New Roman"/>
          <w:color w:val="0000FF"/>
        </w:rPr>
        <w:t>We revised according to reviewer’s suggestion.</w:t>
      </w:r>
    </w:p>
    <w:p w14:paraId="5FBB3F33" w14:textId="7DB0B773" w:rsidR="000016B9" w:rsidRPr="000016B9" w:rsidRDefault="00EC05AD" w:rsidP="0009452A">
      <w:pPr>
        <w:widowControl w:val="0"/>
        <w:autoSpaceDE w:val="0"/>
        <w:autoSpaceDN w:val="0"/>
        <w:adjustRightInd w:val="0"/>
        <w:spacing w:after="240" w:line="340" w:lineRule="atLeast"/>
        <w:jc w:val="both"/>
        <w:rPr>
          <w:rFonts w:ascii="Times New Roman" w:hAnsi="Times New Roman" w:cs="Times New Roman"/>
          <w:color w:val="000000"/>
        </w:rPr>
      </w:pPr>
      <w:r w:rsidRPr="00EC05AD">
        <w:rPr>
          <w:rFonts w:ascii="Times New Roman" w:hAnsi="Times New Roman" w:cs="Times New Roman"/>
          <w:b/>
          <w:bCs/>
          <w:color w:val="000000"/>
        </w:rPr>
        <w:t>1.</w:t>
      </w:r>
      <w:r>
        <w:rPr>
          <w:rFonts w:ascii="Times New Roman" w:hAnsi="Times New Roman" w:cs="Times New Roman"/>
          <w:b/>
          <w:bCs/>
          <w:color w:val="000000"/>
        </w:rPr>
        <w:t>17</w:t>
      </w:r>
      <w:r>
        <w:rPr>
          <w:rFonts w:ascii="Times New Roman" w:hAnsi="Times New Roman" w:cs="Times New Roman"/>
          <w:color w:val="000000"/>
        </w:rPr>
        <w:t xml:space="preserve"> </w:t>
      </w:r>
      <w:r w:rsidR="000016B9" w:rsidRPr="000016B9">
        <w:rPr>
          <w:rFonts w:ascii="Times New Roman" w:hAnsi="Times New Roman" w:cs="Times New Roman"/>
          <w:color w:val="000000"/>
        </w:rPr>
        <w:t>Page 19, Table 1: I suggest to replace “(DF=</w:t>
      </w:r>
      <w:proofErr w:type="gramStart"/>
      <w:r w:rsidR="000016B9" w:rsidRPr="000016B9">
        <w:rPr>
          <w:rFonts w:ascii="Times New Roman" w:hAnsi="Times New Roman" w:cs="Times New Roman"/>
          <w:color w:val="000000"/>
        </w:rPr>
        <w:t>1,NO</w:t>
      </w:r>
      <w:proofErr w:type="gramEnd"/>
      <w:r w:rsidR="000016B9" w:rsidRPr="000016B9">
        <w:rPr>
          <w:rFonts w:ascii="Times New Roman" w:hAnsi="Times New Roman" w:cs="Times New Roman"/>
          <w:color w:val="000000"/>
        </w:rPr>
        <w:t xml:space="preserve"> DF=0)” with “(DF=1, </w:t>
      </w:r>
      <w:proofErr w:type="spellStart"/>
      <w:r w:rsidR="000016B9" w:rsidRPr="000016B9">
        <w:rPr>
          <w:rFonts w:ascii="Times New Roman" w:hAnsi="Times New Roman" w:cs="Times New Roman"/>
          <w:color w:val="000000"/>
        </w:rPr>
        <w:t>noDF</w:t>
      </w:r>
      <w:proofErr w:type="spellEnd"/>
      <w:r w:rsidR="000016B9" w:rsidRPr="000016B9">
        <w:rPr>
          <w:rFonts w:ascii="Times New Roman" w:hAnsi="Times New Roman" w:cs="Times New Roman"/>
          <w:color w:val="000000"/>
        </w:rPr>
        <w:t xml:space="preserve">=0)” </w:t>
      </w:r>
    </w:p>
    <w:p w14:paraId="1E0F7E24" w14:textId="77777777" w:rsidR="007C4B20" w:rsidRPr="007C4B20" w:rsidRDefault="007C4B20" w:rsidP="0009452A">
      <w:pPr>
        <w:widowControl w:val="0"/>
        <w:autoSpaceDE w:val="0"/>
        <w:autoSpaceDN w:val="0"/>
        <w:adjustRightInd w:val="0"/>
        <w:spacing w:after="240" w:line="340" w:lineRule="atLeast"/>
        <w:jc w:val="both"/>
        <w:rPr>
          <w:rFonts w:ascii="Times New Roman" w:hAnsi="Times New Roman" w:cs="Times New Roman"/>
          <w:color w:val="0000FF"/>
        </w:rPr>
      </w:pPr>
      <w:r w:rsidRPr="007C4B20">
        <w:rPr>
          <w:rFonts w:ascii="Times New Roman" w:hAnsi="Times New Roman" w:cs="Times New Roman"/>
          <w:color w:val="0000FF"/>
        </w:rPr>
        <w:t>Response</w:t>
      </w:r>
    </w:p>
    <w:p w14:paraId="5366EAEB" w14:textId="00F7E48B" w:rsidR="007C4B20" w:rsidRPr="007C4B20" w:rsidRDefault="00D26E40" w:rsidP="0009452A">
      <w:pPr>
        <w:widowControl w:val="0"/>
        <w:autoSpaceDE w:val="0"/>
        <w:autoSpaceDN w:val="0"/>
        <w:adjustRightInd w:val="0"/>
        <w:spacing w:after="240" w:line="340" w:lineRule="atLeast"/>
        <w:jc w:val="both"/>
        <w:rPr>
          <w:rFonts w:ascii="Times New Roman" w:hAnsi="Times New Roman" w:cs="Times New Roman"/>
          <w:color w:val="0000FF"/>
        </w:rPr>
      </w:pPr>
      <w:r>
        <w:rPr>
          <w:rFonts w:ascii="Times New Roman" w:hAnsi="Times New Roman" w:cs="Times New Roman"/>
          <w:color w:val="0000FF"/>
        </w:rPr>
        <w:t>We revised according to reviewer’s suggestion.</w:t>
      </w:r>
    </w:p>
    <w:p w14:paraId="2D7469AF" w14:textId="1B4A43ED" w:rsidR="000016B9" w:rsidRPr="000016B9" w:rsidRDefault="00EC05AD" w:rsidP="0009452A">
      <w:pPr>
        <w:widowControl w:val="0"/>
        <w:autoSpaceDE w:val="0"/>
        <w:autoSpaceDN w:val="0"/>
        <w:adjustRightInd w:val="0"/>
        <w:spacing w:after="240" w:line="340" w:lineRule="atLeast"/>
        <w:jc w:val="both"/>
        <w:rPr>
          <w:rFonts w:ascii="Times New Roman" w:hAnsi="Times New Roman" w:cs="Times New Roman"/>
          <w:color w:val="000000"/>
        </w:rPr>
      </w:pPr>
      <w:r w:rsidRPr="00EC05AD">
        <w:rPr>
          <w:rFonts w:ascii="Times New Roman" w:hAnsi="Times New Roman" w:cs="Times New Roman"/>
          <w:b/>
          <w:bCs/>
          <w:color w:val="000000"/>
        </w:rPr>
        <w:lastRenderedPageBreak/>
        <w:t>1.</w:t>
      </w:r>
      <w:r>
        <w:rPr>
          <w:rFonts w:ascii="Times New Roman" w:hAnsi="Times New Roman" w:cs="Times New Roman"/>
          <w:b/>
          <w:bCs/>
          <w:color w:val="000000"/>
        </w:rPr>
        <w:t xml:space="preserve">18 </w:t>
      </w:r>
      <w:r w:rsidR="000016B9" w:rsidRPr="000016B9">
        <w:rPr>
          <w:rFonts w:ascii="Times New Roman" w:hAnsi="Times New Roman" w:cs="Times New Roman"/>
          <w:color w:val="000000"/>
        </w:rPr>
        <w:t xml:space="preserve">Page 22, Table 1: I suggest to replace “(NO Debris Flow)” with “no Debris Flow” and “(No Debris Flow)” with “no Debris Flow”. </w:t>
      </w:r>
    </w:p>
    <w:p w14:paraId="2E4F09EC" w14:textId="77777777" w:rsidR="007C4B20" w:rsidRPr="007C4B20" w:rsidRDefault="007C4B20" w:rsidP="0009452A">
      <w:pPr>
        <w:widowControl w:val="0"/>
        <w:autoSpaceDE w:val="0"/>
        <w:autoSpaceDN w:val="0"/>
        <w:adjustRightInd w:val="0"/>
        <w:spacing w:after="240" w:line="340" w:lineRule="atLeast"/>
        <w:jc w:val="both"/>
        <w:rPr>
          <w:rFonts w:ascii="Times New Roman" w:hAnsi="Times New Roman" w:cs="Times New Roman"/>
          <w:color w:val="0000FF"/>
        </w:rPr>
      </w:pPr>
      <w:r w:rsidRPr="007C4B20">
        <w:rPr>
          <w:rFonts w:ascii="Times New Roman" w:hAnsi="Times New Roman" w:cs="Times New Roman"/>
          <w:color w:val="0000FF"/>
        </w:rPr>
        <w:t>Response</w:t>
      </w:r>
    </w:p>
    <w:p w14:paraId="293C6054" w14:textId="61A9DCEA" w:rsidR="007C4B20" w:rsidRPr="007C4B20" w:rsidRDefault="00D26E40" w:rsidP="0009452A">
      <w:pPr>
        <w:widowControl w:val="0"/>
        <w:autoSpaceDE w:val="0"/>
        <w:autoSpaceDN w:val="0"/>
        <w:adjustRightInd w:val="0"/>
        <w:spacing w:after="240" w:line="340" w:lineRule="atLeast"/>
        <w:jc w:val="both"/>
        <w:rPr>
          <w:rFonts w:ascii="Times New Roman" w:hAnsi="Times New Roman" w:cs="Times New Roman"/>
          <w:color w:val="0000FF"/>
        </w:rPr>
      </w:pPr>
      <w:r>
        <w:rPr>
          <w:rFonts w:ascii="Times New Roman" w:hAnsi="Times New Roman" w:cs="Times New Roman"/>
          <w:color w:val="0000FF"/>
        </w:rPr>
        <w:t>We revised according to reviewer’s suggestion.</w:t>
      </w:r>
    </w:p>
    <w:p w14:paraId="66073677" w14:textId="2844A4FF" w:rsidR="000016B9" w:rsidRPr="000016B9" w:rsidRDefault="002277CB" w:rsidP="0009452A">
      <w:pPr>
        <w:widowControl w:val="0"/>
        <w:autoSpaceDE w:val="0"/>
        <w:autoSpaceDN w:val="0"/>
        <w:adjustRightInd w:val="0"/>
        <w:spacing w:after="240" w:line="340" w:lineRule="atLeast"/>
        <w:jc w:val="both"/>
        <w:rPr>
          <w:rFonts w:ascii="Times New Roman" w:hAnsi="Times New Roman" w:cs="Times New Roman"/>
          <w:color w:val="000000"/>
        </w:rPr>
      </w:pPr>
      <w:r w:rsidRPr="0024483D">
        <w:rPr>
          <w:rFonts w:ascii="Times New Roman" w:hAnsi="Times New Roman" w:cs="Times New Roman"/>
          <w:b/>
          <w:bCs/>
          <w:color w:val="000000"/>
        </w:rPr>
        <w:t xml:space="preserve">1.19 </w:t>
      </w:r>
      <w:r w:rsidR="000016B9" w:rsidRPr="0024483D">
        <w:rPr>
          <w:rFonts w:ascii="Times New Roman" w:hAnsi="Times New Roman" w:cs="Times New Roman"/>
          <w:color w:val="000000"/>
        </w:rPr>
        <w:t>Page 26, Figure 1: Please show better in the Figure the study area, the four different regions, the location of the DF, and the area of fire-affected catchments. In addition, insert horizontal scale and North indicator symbol.</w:t>
      </w:r>
      <w:r w:rsidR="000016B9" w:rsidRPr="000016B9">
        <w:rPr>
          <w:rFonts w:ascii="Times New Roman" w:hAnsi="Times New Roman" w:cs="Times New Roman"/>
          <w:color w:val="000000"/>
        </w:rPr>
        <w:t xml:space="preserve"> </w:t>
      </w:r>
    </w:p>
    <w:p w14:paraId="0C4835D5" w14:textId="77777777" w:rsidR="007C4B20" w:rsidRPr="007C4B20" w:rsidRDefault="007C4B20" w:rsidP="0009452A">
      <w:pPr>
        <w:widowControl w:val="0"/>
        <w:autoSpaceDE w:val="0"/>
        <w:autoSpaceDN w:val="0"/>
        <w:adjustRightInd w:val="0"/>
        <w:spacing w:after="240" w:line="340" w:lineRule="atLeast"/>
        <w:jc w:val="both"/>
        <w:rPr>
          <w:rFonts w:ascii="Times New Roman" w:hAnsi="Times New Roman" w:cs="Times New Roman"/>
          <w:color w:val="0000FF"/>
        </w:rPr>
      </w:pPr>
      <w:r w:rsidRPr="007C4B20">
        <w:rPr>
          <w:rFonts w:ascii="Times New Roman" w:hAnsi="Times New Roman" w:cs="Times New Roman"/>
          <w:color w:val="0000FF"/>
        </w:rPr>
        <w:t>Response</w:t>
      </w:r>
    </w:p>
    <w:p w14:paraId="4945F283" w14:textId="59BEE971" w:rsidR="007C4B20" w:rsidRPr="00957C20" w:rsidRDefault="00C60C24" w:rsidP="0009452A">
      <w:pPr>
        <w:widowControl w:val="0"/>
        <w:autoSpaceDE w:val="0"/>
        <w:autoSpaceDN w:val="0"/>
        <w:adjustRightInd w:val="0"/>
        <w:spacing w:after="240" w:line="340" w:lineRule="atLeast"/>
        <w:jc w:val="both"/>
        <w:rPr>
          <w:rFonts w:ascii="Times New Roman" w:hAnsi="Times New Roman" w:cs="Times New Roman"/>
          <w:color w:val="0000FF"/>
        </w:rPr>
      </w:pPr>
      <w:r>
        <w:rPr>
          <w:rFonts w:ascii="Times New Roman" w:hAnsi="Times New Roman" w:cs="Times New Roman"/>
          <w:color w:val="0000FF"/>
        </w:rPr>
        <w:t>We have revised Figure 1 following reviewer’s suggestions. Specifically</w:t>
      </w:r>
      <w:r w:rsidR="00D71471">
        <w:rPr>
          <w:rFonts w:ascii="Times New Roman" w:hAnsi="Times New Roman" w:cs="Times New Roman"/>
          <w:color w:val="0000FF"/>
        </w:rPr>
        <w:t>,</w:t>
      </w:r>
      <w:r w:rsidR="00D71471" w:rsidRPr="00D71471">
        <w:rPr>
          <w:rFonts w:ascii="Times New Roman" w:hAnsi="Times New Roman" w:cs="Times New Roman"/>
          <w:color w:val="0000FF"/>
        </w:rPr>
        <w:t xml:space="preserve"> </w:t>
      </w:r>
      <w:r w:rsidR="00D71471">
        <w:rPr>
          <w:rFonts w:ascii="Times New Roman" w:hAnsi="Times New Roman" w:cs="Times New Roman"/>
          <w:color w:val="0000FF"/>
        </w:rPr>
        <w:t>the figure is further zoomed over the regions of interest and</w:t>
      </w:r>
      <w:r>
        <w:rPr>
          <w:rFonts w:ascii="Times New Roman" w:hAnsi="Times New Roman" w:cs="Times New Roman"/>
          <w:color w:val="0000FF"/>
        </w:rPr>
        <w:t xml:space="preserve"> </w:t>
      </w:r>
      <w:r w:rsidR="00D71471">
        <w:rPr>
          <w:rFonts w:ascii="Times New Roman" w:hAnsi="Times New Roman" w:cs="Times New Roman"/>
          <w:color w:val="0000FF"/>
        </w:rPr>
        <w:t xml:space="preserve">the boundaries of the different regions are now outlined to improve visibility. Horizontal scale and North symbol was added. However, it is not possible to show the area of fire affected catchments. </w:t>
      </w:r>
      <w:r w:rsidR="0024483D">
        <w:rPr>
          <w:rFonts w:ascii="Times New Roman" w:hAnsi="Times New Roman" w:cs="Times New Roman"/>
          <w:color w:val="0000FF"/>
        </w:rPr>
        <w:t>The area of fire affected catchments is in the majority less than 1km</w:t>
      </w:r>
      <w:r w:rsidR="0024483D" w:rsidRPr="00957C20">
        <w:rPr>
          <w:rFonts w:ascii="Times New Roman" w:hAnsi="Times New Roman" w:cs="Times New Roman"/>
          <w:color w:val="0000FF"/>
          <w:vertAlign w:val="superscript"/>
        </w:rPr>
        <w:t>2</w:t>
      </w:r>
      <w:r w:rsidR="0024483D">
        <w:rPr>
          <w:rFonts w:ascii="Times New Roman" w:hAnsi="Times New Roman" w:cs="Times New Roman"/>
          <w:color w:val="0000FF"/>
        </w:rPr>
        <w:t xml:space="preserve"> and is not possible to show it on the same figure for all catchments involved. </w:t>
      </w:r>
      <w:r w:rsidR="00D71471">
        <w:rPr>
          <w:rFonts w:ascii="Times New Roman" w:hAnsi="Times New Roman" w:cs="Times New Roman"/>
          <w:color w:val="0000FF"/>
        </w:rPr>
        <w:t xml:space="preserve">Please note that the purpose of </w:t>
      </w:r>
      <w:r w:rsidR="0024483D">
        <w:rPr>
          <w:rFonts w:ascii="Times New Roman" w:hAnsi="Times New Roman" w:cs="Times New Roman"/>
          <w:color w:val="0000FF"/>
        </w:rPr>
        <w:t>Figure 1</w:t>
      </w:r>
      <w:r w:rsidR="00D71471">
        <w:rPr>
          <w:rFonts w:ascii="Times New Roman" w:hAnsi="Times New Roman" w:cs="Times New Roman"/>
          <w:color w:val="0000FF"/>
        </w:rPr>
        <w:t xml:space="preserve"> is to demonstrate the geographic extent of the database used and </w:t>
      </w:r>
      <w:r w:rsidR="00957C20">
        <w:rPr>
          <w:rFonts w:ascii="Times New Roman" w:hAnsi="Times New Roman" w:cs="Times New Roman"/>
          <w:color w:val="0000FF"/>
        </w:rPr>
        <w:t xml:space="preserve">also provide </w:t>
      </w:r>
      <w:r w:rsidR="00D71471">
        <w:rPr>
          <w:rFonts w:ascii="Times New Roman" w:hAnsi="Times New Roman" w:cs="Times New Roman"/>
          <w:color w:val="0000FF"/>
        </w:rPr>
        <w:t xml:space="preserve">an overview of the location of the events in the database. </w:t>
      </w:r>
    </w:p>
    <w:p w14:paraId="3DC14F8B" w14:textId="6A54B8BA" w:rsidR="000016B9" w:rsidRPr="000016B9" w:rsidRDefault="002277CB" w:rsidP="0009452A">
      <w:pPr>
        <w:widowControl w:val="0"/>
        <w:autoSpaceDE w:val="0"/>
        <w:autoSpaceDN w:val="0"/>
        <w:adjustRightInd w:val="0"/>
        <w:spacing w:after="240" w:line="340" w:lineRule="atLeast"/>
        <w:jc w:val="both"/>
        <w:rPr>
          <w:rFonts w:ascii="Times New Roman" w:hAnsi="Times New Roman" w:cs="Times New Roman"/>
          <w:color w:val="000000"/>
        </w:rPr>
      </w:pPr>
      <w:r w:rsidRPr="00EC05AD">
        <w:rPr>
          <w:rFonts w:ascii="Times New Roman" w:hAnsi="Times New Roman" w:cs="Times New Roman"/>
          <w:b/>
          <w:bCs/>
          <w:color w:val="000000"/>
        </w:rPr>
        <w:t>1.</w:t>
      </w:r>
      <w:r>
        <w:rPr>
          <w:rFonts w:ascii="Times New Roman" w:hAnsi="Times New Roman" w:cs="Times New Roman"/>
          <w:b/>
          <w:bCs/>
          <w:color w:val="000000"/>
        </w:rPr>
        <w:t xml:space="preserve">20 </w:t>
      </w:r>
      <w:r w:rsidR="000016B9" w:rsidRPr="000016B9">
        <w:rPr>
          <w:rFonts w:ascii="Times New Roman" w:hAnsi="Times New Roman" w:cs="Times New Roman"/>
          <w:color w:val="000000"/>
        </w:rPr>
        <w:t xml:space="preserve">Page 27, Figure 2: In the blue (AZ region) and black (CO region) boxplots the median is not well visible. Please change the </w:t>
      </w:r>
      <w:proofErr w:type="spellStart"/>
      <w:r w:rsidR="000016B9" w:rsidRPr="000016B9">
        <w:rPr>
          <w:rFonts w:ascii="Times New Roman" w:hAnsi="Times New Roman" w:cs="Times New Roman"/>
          <w:color w:val="000000"/>
        </w:rPr>
        <w:t>colours</w:t>
      </w:r>
      <w:proofErr w:type="spellEnd"/>
      <w:r w:rsidR="000016B9" w:rsidRPr="000016B9">
        <w:rPr>
          <w:rFonts w:ascii="Times New Roman" w:hAnsi="Times New Roman" w:cs="Times New Roman"/>
          <w:color w:val="000000"/>
        </w:rPr>
        <w:t xml:space="preserve"> using other with major contrast. In addition I suggest to replace in the caption of the Figure “Figure 2 Boxplot for storm duration, storm accumulation and peak 15-min storm accumulation” with “Figure 2 Boxplot for (a) storm duration, (b) storm accumulation and (c) peak 15-min storm accumulation”. </w:t>
      </w:r>
    </w:p>
    <w:p w14:paraId="1B756608" w14:textId="77777777" w:rsidR="007C4B20" w:rsidRPr="007C4B20" w:rsidRDefault="007C4B20" w:rsidP="0009452A">
      <w:pPr>
        <w:widowControl w:val="0"/>
        <w:autoSpaceDE w:val="0"/>
        <w:autoSpaceDN w:val="0"/>
        <w:adjustRightInd w:val="0"/>
        <w:spacing w:after="240" w:line="340" w:lineRule="atLeast"/>
        <w:jc w:val="both"/>
        <w:rPr>
          <w:rFonts w:ascii="Times New Roman" w:hAnsi="Times New Roman" w:cs="Times New Roman"/>
          <w:color w:val="0000FF"/>
        </w:rPr>
      </w:pPr>
      <w:r w:rsidRPr="007C4B20">
        <w:rPr>
          <w:rFonts w:ascii="Times New Roman" w:hAnsi="Times New Roman" w:cs="Times New Roman"/>
          <w:color w:val="0000FF"/>
        </w:rPr>
        <w:t>Response</w:t>
      </w:r>
    </w:p>
    <w:p w14:paraId="01D7FD9A" w14:textId="63A8B0D2" w:rsidR="007C4B20" w:rsidRPr="007C4B20" w:rsidRDefault="00A94FD7" w:rsidP="0009452A">
      <w:pPr>
        <w:widowControl w:val="0"/>
        <w:autoSpaceDE w:val="0"/>
        <w:autoSpaceDN w:val="0"/>
        <w:adjustRightInd w:val="0"/>
        <w:spacing w:after="240" w:line="340" w:lineRule="atLeast"/>
        <w:jc w:val="both"/>
        <w:rPr>
          <w:rFonts w:ascii="Times New Roman" w:hAnsi="Times New Roman" w:cs="Times New Roman"/>
          <w:color w:val="0000FF"/>
        </w:rPr>
      </w:pPr>
      <w:r>
        <w:rPr>
          <w:rFonts w:ascii="Times New Roman" w:hAnsi="Times New Roman" w:cs="Times New Roman"/>
          <w:color w:val="0000FF"/>
        </w:rPr>
        <w:t>We have revised caption</w:t>
      </w:r>
      <w:r w:rsidR="001F34C1">
        <w:rPr>
          <w:rFonts w:ascii="Times New Roman" w:hAnsi="Times New Roman" w:cs="Times New Roman"/>
          <w:color w:val="0000FF"/>
        </w:rPr>
        <w:t xml:space="preserve"> and figure</w:t>
      </w:r>
      <w:r>
        <w:rPr>
          <w:rFonts w:ascii="Times New Roman" w:hAnsi="Times New Roman" w:cs="Times New Roman"/>
          <w:color w:val="0000FF"/>
        </w:rPr>
        <w:t xml:space="preserve"> according to reviewer’s suggestion. </w:t>
      </w:r>
      <w:r w:rsidR="001F34C1">
        <w:rPr>
          <w:rFonts w:ascii="Times New Roman" w:hAnsi="Times New Roman" w:cs="Times New Roman"/>
          <w:color w:val="0000FF"/>
        </w:rPr>
        <w:t>W</w:t>
      </w:r>
      <w:r>
        <w:rPr>
          <w:rFonts w:ascii="Times New Roman" w:hAnsi="Times New Roman" w:cs="Times New Roman"/>
          <w:color w:val="0000FF"/>
        </w:rPr>
        <w:t>e changed the color of the horizontal line corresponding to median values to white, to make it visible for the blue and black boxplot.</w:t>
      </w:r>
    </w:p>
    <w:p w14:paraId="3C1558F2" w14:textId="376EE2F2" w:rsidR="000016B9" w:rsidRPr="000016B9" w:rsidRDefault="002277CB" w:rsidP="0009452A">
      <w:pPr>
        <w:widowControl w:val="0"/>
        <w:autoSpaceDE w:val="0"/>
        <w:autoSpaceDN w:val="0"/>
        <w:adjustRightInd w:val="0"/>
        <w:spacing w:after="240" w:line="340" w:lineRule="atLeast"/>
        <w:jc w:val="both"/>
        <w:rPr>
          <w:rFonts w:ascii="Times New Roman" w:hAnsi="Times New Roman" w:cs="Times New Roman"/>
          <w:color w:val="000000"/>
        </w:rPr>
      </w:pPr>
      <w:r w:rsidRPr="00EC05AD">
        <w:rPr>
          <w:rFonts w:ascii="Times New Roman" w:hAnsi="Times New Roman" w:cs="Times New Roman"/>
          <w:b/>
          <w:bCs/>
          <w:color w:val="000000"/>
        </w:rPr>
        <w:t>1.</w:t>
      </w:r>
      <w:r>
        <w:rPr>
          <w:rFonts w:ascii="Times New Roman" w:hAnsi="Times New Roman" w:cs="Times New Roman"/>
          <w:b/>
          <w:bCs/>
          <w:color w:val="000000"/>
        </w:rPr>
        <w:t xml:space="preserve">21 </w:t>
      </w:r>
      <w:r w:rsidR="000016B9" w:rsidRPr="000016B9">
        <w:rPr>
          <w:rFonts w:ascii="Times New Roman" w:hAnsi="Times New Roman" w:cs="Times New Roman"/>
          <w:color w:val="000000"/>
        </w:rPr>
        <w:t xml:space="preserve">Page 28, Figure 3: I suggest to replace the caption with “(a) Total rainfall accumulation vs duration and (b) peak 15 minute rainfall accumulation vs duration for Arizona (AZ), California (CA), Colorado (CO) and New Mexico (NM). Colored dots and x symbols correspond to DF and </w:t>
      </w:r>
      <w:proofErr w:type="spellStart"/>
      <w:r w:rsidR="000016B9" w:rsidRPr="000016B9">
        <w:rPr>
          <w:rFonts w:ascii="Times New Roman" w:hAnsi="Times New Roman" w:cs="Times New Roman"/>
          <w:color w:val="000000"/>
        </w:rPr>
        <w:t>noDF</w:t>
      </w:r>
      <w:proofErr w:type="spellEnd"/>
      <w:r w:rsidR="000016B9" w:rsidRPr="000016B9">
        <w:rPr>
          <w:rFonts w:ascii="Times New Roman" w:hAnsi="Times New Roman" w:cs="Times New Roman"/>
          <w:color w:val="000000"/>
        </w:rPr>
        <w:t xml:space="preserve"> occurrence respectively”. </w:t>
      </w:r>
    </w:p>
    <w:p w14:paraId="5628B55E" w14:textId="77777777" w:rsidR="007C4B20" w:rsidRPr="007C4B20" w:rsidRDefault="007C4B20" w:rsidP="0009452A">
      <w:pPr>
        <w:widowControl w:val="0"/>
        <w:autoSpaceDE w:val="0"/>
        <w:autoSpaceDN w:val="0"/>
        <w:adjustRightInd w:val="0"/>
        <w:spacing w:after="240" w:line="340" w:lineRule="atLeast"/>
        <w:jc w:val="both"/>
        <w:rPr>
          <w:rFonts w:ascii="Times New Roman" w:hAnsi="Times New Roman" w:cs="Times New Roman"/>
          <w:color w:val="0000FF"/>
        </w:rPr>
      </w:pPr>
      <w:r w:rsidRPr="007C4B20">
        <w:rPr>
          <w:rFonts w:ascii="Times New Roman" w:hAnsi="Times New Roman" w:cs="Times New Roman"/>
          <w:color w:val="0000FF"/>
        </w:rPr>
        <w:t>Response</w:t>
      </w:r>
    </w:p>
    <w:p w14:paraId="670E9760" w14:textId="77777777" w:rsidR="008515BD" w:rsidRPr="007C4B20" w:rsidRDefault="008515BD" w:rsidP="0009452A">
      <w:pPr>
        <w:widowControl w:val="0"/>
        <w:autoSpaceDE w:val="0"/>
        <w:autoSpaceDN w:val="0"/>
        <w:adjustRightInd w:val="0"/>
        <w:spacing w:after="240" w:line="340" w:lineRule="atLeast"/>
        <w:jc w:val="both"/>
        <w:rPr>
          <w:rFonts w:ascii="Times New Roman" w:hAnsi="Times New Roman" w:cs="Times New Roman"/>
          <w:color w:val="0000FF"/>
        </w:rPr>
      </w:pPr>
      <w:r>
        <w:rPr>
          <w:rFonts w:ascii="Times New Roman" w:hAnsi="Times New Roman" w:cs="Times New Roman"/>
          <w:color w:val="0000FF"/>
        </w:rPr>
        <w:t>We revised according to reviewer’s suggestion.</w:t>
      </w:r>
    </w:p>
    <w:p w14:paraId="72C2A85F" w14:textId="77777777" w:rsidR="007C4B20" w:rsidRPr="007C4B20" w:rsidRDefault="007C4B20" w:rsidP="0009452A">
      <w:pPr>
        <w:widowControl w:val="0"/>
        <w:autoSpaceDE w:val="0"/>
        <w:autoSpaceDN w:val="0"/>
        <w:adjustRightInd w:val="0"/>
        <w:spacing w:after="240" w:line="340" w:lineRule="atLeast"/>
        <w:jc w:val="both"/>
        <w:rPr>
          <w:rFonts w:ascii="Times New Roman" w:hAnsi="Times New Roman" w:cs="Times New Roman"/>
          <w:color w:val="0000FF"/>
        </w:rPr>
      </w:pPr>
    </w:p>
    <w:p w14:paraId="1A020067" w14:textId="52947358" w:rsidR="000016B9" w:rsidRPr="000016B9" w:rsidRDefault="002277CB" w:rsidP="0009452A">
      <w:pPr>
        <w:widowControl w:val="0"/>
        <w:autoSpaceDE w:val="0"/>
        <w:autoSpaceDN w:val="0"/>
        <w:adjustRightInd w:val="0"/>
        <w:spacing w:after="240" w:line="340" w:lineRule="atLeast"/>
        <w:jc w:val="both"/>
        <w:rPr>
          <w:rFonts w:ascii="Times New Roman" w:hAnsi="Times New Roman" w:cs="Times New Roman"/>
          <w:color w:val="000000"/>
        </w:rPr>
      </w:pPr>
      <w:r w:rsidRPr="00EC05AD">
        <w:rPr>
          <w:rFonts w:ascii="Times New Roman" w:hAnsi="Times New Roman" w:cs="Times New Roman"/>
          <w:b/>
          <w:bCs/>
          <w:color w:val="000000"/>
        </w:rPr>
        <w:lastRenderedPageBreak/>
        <w:t>1.</w:t>
      </w:r>
      <w:r>
        <w:rPr>
          <w:rFonts w:ascii="Times New Roman" w:hAnsi="Times New Roman" w:cs="Times New Roman"/>
          <w:b/>
          <w:bCs/>
          <w:color w:val="000000"/>
        </w:rPr>
        <w:t xml:space="preserve">22 </w:t>
      </w:r>
      <w:r w:rsidR="000016B9" w:rsidRPr="000016B9">
        <w:rPr>
          <w:rFonts w:ascii="Times New Roman" w:hAnsi="Times New Roman" w:cs="Times New Roman"/>
          <w:color w:val="000000"/>
        </w:rPr>
        <w:t xml:space="preserve">Page 30, Figure 5: I suggest to use a different type of the line (solid line) to represent the full range of variation. The dashed-line produce confusing. </w:t>
      </w:r>
    </w:p>
    <w:p w14:paraId="30C23175" w14:textId="77777777" w:rsidR="007C4B20" w:rsidRPr="007C4B20" w:rsidRDefault="007C4B20" w:rsidP="0009452A">
      <w:pPr>
        <w:widowControl w:val="0"/>
        <w:autoSpaceDE w:val="0"/>
        <w:autoSpaceDN w:val="0"/>
        <w:adjustRightInd w:val="0"/>
        <w:spacing w:after="240" w:line="340" w:lineRule="atLeast"/>
        <w:jc w:val="both"/>
        <w:rPr>
          <w:rFonts w:ascii="Times New Roman" w:hAnsi="Times New Roman" w:cs="Times New Roman"/>
          <w:color w:val="0000FF"/>
        </w:rPr>
      </w:pPr>
      <w:r w:rsidRPr="007C4B20">
        <w:rPr>
          <w:rFonts w:ascii="Times New Roman" w:hAnsi="Times New Roman" w:cs="Times New Roman"/>
          <w:color w:val="0000FF"/>
        </w:rPr>
        <w:t>Response</w:t>
      </w:r>
    </w:p>
    <w:p w14:paraId="3AA92618" w14:textId="77777777" w:rsidR="00013C0C" w:rsidRPr="007C4B20" w:rsidRDefault="00013C0C" w:rsidP="0009452A">
      <w:pPr>
        <w:widowControl w:val="0"/>
        <w:autoSpaceDE w:val="0"/>
        <w:autoSpaceDN w:val="0"/>
        <w:adjustRightInd w:val="0"/>
        <w:spacing w:after="240" w:line="340" w:lineRule="atLeast"/>
        <w:jc w:val="both"/>
        <w:rPr>
          <w:rFonts w:ascii="Times New Roman" w:hAnsi="Times New Roman" w:cs="Times New Roman"/>
          <w:color w:val="0000FF"/>
        </w:rPr>
      </w:pPr>
      <w:r>
        <w:rPr>
          <w:rFonts w:ascii="Times New Roman" w:hAnsi="Times New Roman" w:cs="Times New Roman"/>
          <w:color w:val="0000FF"/>
        </w:rPr>
        <w:t>We revised according to reviewer’s suggestion.</w:t>
      </w:r>
    </w:p>
    <w:p w14:paraId="24F0338A" w14:textId="77777777" w:rsidR="007C4B20" w:rsidRPr="007C4B20" w:rsidRDefault="007C4B20" w:rsidP="0009452A">
      <w:pPr>
        <w:widowControl w:val="0"/>
        <w:autoSpaceDE w:val="0"/>
        <w:autoSpaceDN w:val="0"/>
        <w:adjustRightInd w:val="0"/>
        <w:spacing w:after="240" w:line="340" w:lineRule="atLeast"/>
        <w:jc w:val="both"/>
        <w:rPr>
          <w:rFonts w:ascii="Times New Roman" w:hAnsi="Times New Roman" w:cs="Times New Roman"/>
          <w:color w:val="0000FF"/>
        </w:rPr>
      </w:pPr>
    </w:p>
    <w:p w14:paraId="59D623A4" w14:textId="77777777" w:rsidR="004354FE" w:rsidRPr="000016B9" w:rsidRDefault="004354FE" w:rsidP="0009452A">
      <w:pPr>
        <w:jc w:val="both"/>
        <w:rPr>
          <w:rFonts w:ascii="Times New Roman" w:hAnsi="Times New Roman" w:cs="Times New Roman"/>
        </w:rPr>
      </w:pPr>
    </w:p>
    <w:p w14:paraId="07223B93" w14:textId="77777777" w:rsidR="000016B9" w:rsidRDefault="000016B9" w:rsidP="0009452A">
      <w:pPr>
        <w:jc w:val="both"/>
        <w:rPr>
          <w:rFonts w:ascii="Times New Roman" w:hAnsi="Times New Roman" w:cs="Times New Roman"/>
        </w:rPr>
      </w:pPr>
      <w:r>
        <w:rPr>
          <w:rFonts w:ascii="Times New Roman" w:hAnsi="Times New Roman" w:cs="Times New Roman"/>
        </w:rPr>
        <w:br w:type="page"/>
      </w:r>
    </w:p>
    <w:sectPr w:rsidR="000016B9" w:rsidSect="008A6EC7">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F40DEF"/>
    <w:multiLevelType w:val="hybridMultilevel"/>
    <w:tmpl w:val="F5EE4CE6"/>
    <w:lvl w:ilvl="0" w:tplc="075EF0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ikolopoulos, Efthymios">
    <w15:presenceInfo w15:providerId="None" w15:userId="Nikolopoulos, Efthymio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C4B"/>
    <w:rsid w:val="000016B9"/>
    <w:rsid w:val="00013C0C"/>
    <w:rsid w:val="00077C4B"/>
    <w:rsid w:val="0009452A"/>
    <w:rsid w:val="000B098D"/>
    <w:rsid w:val="000C3220"/>
    <w:rsid w:val="000E24BE"/>
    <w:rsid w:val="00103228"/>
    <w:rsid w:val="00173542"/>
    <w:rsid w:val="0018757C"/>
    <w:rsid w:val="001C016B"/>
    <w:rsid w:val="001D6587"/>
    <w:rsid w:val="001E0473"/>
    <w:rsid w:val="001E3A6D"/>
    <w:rsid w:val="001F16D1"/>
    <w:rsid w:val="001F34C1"/>
    <w:rsid w:val="0022058F"/>
    <w:rsid w:val="002277CB"/>
    <w:rsid w:val="00230FAB"/>
    <w:rsid w:val="0024483D"/>
    <w:rsid w:val="0027510A"/>
    <w:rsid w:val="002A3093"/>
    <w:rsid w:val="002A650C"/>
    <w:rsid w:val="002A771D"/>
    <w:rsid w:val="003644FC"/>
    <w:rsid w:val="003A6B88"/>
    <w:rsid w:val="003C12CE"/>
    <w:rsid w:val="004354FE"/>
    <w:rsid w:val="00452C50"/>
    <w:rsid w:val="00486204"/>
    <w:rsid w:val="00486E8B"/>
    <w:rsid w:val="004B43F0"/>
    <w:rsid w:val="004F0951"/>
    <w:rsid w:val="0050256D"/>
    <w:rsid w:val="0050488B"/>
    <w:rsid w:val="00527F9F"/>
    <w:rsid w:val="00550AE8"/>
    <w:rsid w:val="00550D6C"/>
    <w:rsid w:val="00555157"/>
    <w:rsid w:val="00565F21"/>
    <w:rsid w:val="00584714"/>
    <w:rsid w:val="00590E4D"/>
    <w:rsid w:val="005A43D5"/>
    <w:rsid w:val="0061447C"/>
    <w:rsid w:val="0065757A"/>
    <w:rsid w:val="00675ED2"/>
    <w:rsid w:val="006C55E9"/>
    <w:rsid w:val="006D28AA"/>
    <w:rsid w:val="0073286C"/>
    <w:rsid w:val="0073696A"/>
    <w:rsid w:val="007462F7"/>
    <w:rsid w:val="00752186"/>
    <w:rsid w:val="007C4B20"/>
    <w:rsid w:val="007E4E08"/>
    <w:rsid w:val="008404B8"/>
    <w:rsid w:val="00846FC3"/>
    <w:rsid w:val="008515BD"/>
    <w:rsid w:val="00897CFC"/>
    <w:rsid w:val="008A6EC7"/>
    <w:rsid w:val="008E1B7C"/>
    <w:rsid w:val="008F0DFF"/>
    <w:rsid w:val="009411D5"/>
    <w:rsid w:val="00957C20"/>
    <w:rsid w:val="00970225"/>
    <w:rsid w:val="009D7712"/>
    <w:rsid w:val="009E123A"/>
    <w:rsid w:val="00A23670"/>
    <w:rsid w:val="00A5308B"/>
    <w:rsid w:val="00A570A7"/>
    <w:rsid w:val="00A61BCB"/>
    <w:rsid w:val="00A6502E"/>
    <w:rsid w:val="00A763C5"/>
    <w:rsid w:val="00A76F31"/>
    <w:rsid w:val="00A94FD7"/>
    <w:rsid w:val="00A96CDD"/>
    <w:rsid w:val="00AB0337"/>
    <w:rsid w:val="00AE16C0"/>
    <w:rsid w:val="00AF50CD"/>
    <w:rsid w:val="00B45220"/>
    <w:rsid w:val="00B57409"/>
    <w:rsid w:val="00B6749A"/>
    <w:rsid w:val="00BA01B9"/>
    <w:rsid w:val="00BD3BA6"/>
    <w:rsid w:val="00BE43B3"/>
    <w:rsid w:val="00BE6304"/>
    <w:rsid w:val="00C26313"/>
    <w:rsid w:val="00C60C24"/>
    <w:rsid w:val="00C63AB0"/>
    <w:rsid w:val="00C9384C"/>
    <w:rsid w:val="00CB02FE"/>
    <w:rsid w:val="00D2072C"/>
    <w:rsid w:val="00D26E40"/>
    <w:rsid w:val="00D440EE"/>
    <w:rsid w:val="00D71471"/>
    <w:rsid w:val="00D72C92"/>
    <w:rsid w:val="00D968DF"/>
    <w:rsid w:val="00DC22C7"/>
    <w:rsid w:val="00DC420B"/>
    <w:rsid w:val="00DF0AE9"/>
    <w:rsid w:val="00E1711B"/>
    <w:rsid w:val="00E3395C"/>
    <w:rsid w:val="00EA5B04"/>
    <w:rsid w:val="00EC05AD"/>
    <w:rsid w:val="00EE49AC"/>
    <w:rsid w:val="00EF2FAC"/>
    <w:rsid w:val="00F3357C"/>
    <w:rsid w:val="00F64571"/>
    <w:rsid w:val="00F8344A"/>
    <w:rsid w:val="00F8718F"/>
    <w:rsid w:val="00FB0037"/>
    <w:rsid w:val="00FF10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E014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2CE"/>
    <w:pPr>
      <w:ind w:left="720"/>
      <w:contextualSpacing/>
    </w:pPr>
  </w:style>
  <w:style w:type="character" w:styleId="CommentReference">
    <w:name w:val="annotation reference"/>
    <w:basedOn w:val="DefaultParagraphFont"/>
    <w:uiPriority w:val="99"/>
    <w:semiHidden/>
    <w:unhideWhenUsed/>
    <w:rsid w:val="00A5308B"/>
    <w:rPr>
      <w:sz w:val="18"/>
      <w:szCs w:val="18"/>
    </w:rPr>
  </w:style>
  <w:style w:type="paragraph" w:styleId="CommentText">
    <w:name w:val="annotation text"/>
    <w:basedOn w:val="Normal"/>
    <w:link w:val="CommentTextChar"/>
    <w:uiPriority w:val="99"/>
    <w:unhideWhenUsed/>
    <w:rsid w:val="00A5308B"/>
    <w:pPr>
      <w:spacing w:line="360" w:lineRule="auto"/>
      <w:jc w:val="both"/>
    </w:pPr>
    <w:rPr>
      <w:rFonts w:ascii="Times New Roman" w:eastAsiaTheme="minorEastAsia" w:hAnsi="Times New Roman" w:cs="Times New Roman"/>
      <w:shd w:val="clear" w:color="auto" w:fill="FFFFFF"/>
    </w:rPr>
  </w:style>
  <w:style w:type="character" w:customStyle="1" w:styleId="CommentTextChar">
    <w:name w:val="Comment Text Char"/>
    <w:basedOn w:val="DefaultParagraphFont"/>
    <w:link w:val="CommentText"/>
    <w:uiPriority w:val="99"/>
    <w:rsid w:val="00A5308B"/>
    <w:rPr>
      <w:rFonts w:ascii="Times New Roman" w:eastAsiaTheme="minorEastAsia" w:hAnsi="Times New Roman" w:cs="Times New Roman"/>
    </w:rPr>
  </w:style>
  <w:style w:type="paragraph" w:styleId="BalloonText">
    <w:name w:val="Balloon Text"/>
    <w:basedOn w:val="Normal"/>
    <w:link w:val="BalloonTextChar"/>
    <w:uiPriority w:val="99"/>
    <w:semiHidden/>
    <w:unhideWhenUsed/>
    <w:rsid w:val="00A5308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5308B"/>
    <w:rPr>
      <w:rFonts w:ascii="Times New Roman" w:hAnsi="Times New Roman" w:cs="Times New Roman"/>
      <w:sz w:val="18"/>
      <w:szCs w:val="18"/>
    </w:rPr>
  </w:style>
  <w:style w:type="character" w:customStyle="1" w:styleId="apple-converted-space">
    <w:name w:val="apple-converted-space"/>
    <w:basedOn w:val="DefaultParagraphFont"/>
    <w:rsid w:val="00F64571"/>
  </w:style>
  <w:style w:type="paragraph" w:styleId="CommentSubject">
    <w:name w:val="annotation subject"/>
    <w:basedOn w:val="CommentText"/>
    <w:next w:val="CommentText"/>
    <w:link w:val="CommentSubjectChar"/>
    <w:uiPriority w:val="99"/>
    <w:semiHidden/>
    <w:unhideWhenUsed/>
    <w:rsid w:val="00AF50CD"/>
    <w:pPr>
      <w:spacing w:line="240" w:lineRule="auto"/>
      <w:jc w:val="left"/>
    </w:pPr>
    <w:rPr>
      <w:rFonts w:asciiTheme="minorHAnsi" w:eastAsiaTheme="minorHAnsi" w:hAnsiTheme="minorHAnsi" w:cstheme="minorBidi"/>
      <w:b/>
      <w:bCs/>
      <w:sz w:val="20"/>
      <w:szCs w:val="20"/>
      <w:shd w:val="clear" w:color="auto" w:fill="auto"/>
    </w:rPr>
  </w:style>
  <w:style w:type="character" w:customStyle="1" w:styleId="CommentSubjectChar">
    <w:name w:val="Comment Subject Char"/>
    <w:basedOn w:val="CommentTextChar"/>
    <w:link w:val="CommentSubject"/>
    <w:uiPriority w:val="99"/>
    <w:semiHidden/>
    <w:rsid w:val="00AF50CD"/>
    <w:rPr>
      <w:rFonts w:ascii="Times New Roman" w:eastAsiaTheme="minorEastAsia"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49686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microsoft.com/office/2011/relationships/people" Target="peop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9</Pages>
  <Words>2267</Words>
  <Characters>12517</Characters>
  <Application>Microsoft Macintosh Word</Application>
  <DocSecurity>0</DocSecurity>
  <Lines>284</Lines>
  <Paragraphs>103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Nikolopoulos, Efthymios</dc:creator>
  <cp:keywords/>
  <dc:description/>
  <cp:lastModifiedBy>Nikolopoulos, Efthymios</cp:lastModifiedBy>
  <cp:revision>4</cp:revision>
  <dcterms:created xsi:type="dcterms:W3CDTF">2018-07-10T23:59:00Z</dcterms:created>
  <dcterms:modified xsi:type="dcterms:W3CDTF">2018-07-11T00:07:00Z</dcterms:modified>
</cp:coreProperties>
</file>